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94E4F" w14:textId="261E4149" w:rsidR="0023264A" w:rsidRPr="00EC5F92" w:rsidRDefault="00F8213F" w:rsidP="05B46BC5">
      <w:pPr>
        <w:rPr>
          <w:rFonts w:ascii="MarkForMCNrw" w:hAnsi="MarkForMCNrw"/>
          <w:b/>
          <w:bCs/>
          <w:sz w:val="30"/>
          <w:szCs w:val="30"/>
          <w:rPrChange w:id="0" w:author="Lia Mausolf" w:date="2025-04-10T15:12:00Z" w16du:dateUtc="2025-04-10T19:12:00Z">
            <w:rPr>
              <w:b/>
              <w:bCs/>
              <w:sz w:val="30"/>
              <w:szCs w:val="30"/>
            </w:rPr>
          </w:rPrChange>
        </w:rPr>
      </w:pPr>
      <w:bookmarkStart w:id="1" w:name="OLE_LINK4"/>
      <w:bookmarkStart w:id="2" w:name="OLE_LINK5"/>
      <w:bookmarkStart w:id="3" w:name="OLE_LINK35"/>
      <w:bookmarkStart w:id="4" w:name="OLE_LINK36"/>
      <w:bookmarkStart w:id="5" w:name="OLE_LINK9"/>
      <w:r w:rsidRPr="00EC5F92">
        <w:rPr>
          <w:rFonts w:ascii="MarkForMCNrw" w:hAnsi="MarkForMCNrw"/>
          <w:b/>
          <w:bCs/>
          <w:sz w:val="30"/>
          <w:szCs w:val="30"/>
          <w:rPrChange w:id="6" w:author="Lia Mausolf" w:date="2025-04-10T15:12:00Z" w16du:dateUtc="2025-04-10T19:12:00Z">
            <w:rPr>
              <w:b/>
              <w:bCs/>
              <w:sz w:val="30"/>
              <w:szCs w:val="30"/>
            </w:rPr>
          </w:rPrChange>
        </w:rPr>
        <w:t>Shamina Singh</w:t>
      </w:r>
    </w:p>
    <w:p w14:paraId="34FA3B62" w14:textId="77777777" w:rsidR="00F8213F" w:rsidRPr="00EC5F92" w:rsidRDefault="00F8213F" w:rsidP="00F8213F">
      <w:pPr>
        <w:rPr>
          <w:rFonts w:ascii="MarkForMCNrw" w:hAnsi="MarkForMCNrw"/>
          <w:b/>
          <w:bCs/>
          <w:sz w:val="30"/>
          <w:szCs w:val="30"/>
          <w:rPrChange w:id="7" w:author="Lia Mausolf" w:date="2025-04-10T15:12:00Z" w16du:dateUtc="2025-04-10T19:12:00Z">
            <w:rPr>
              <w:b/>
              <w:bCs/>
              <w:sz w:val="30"/>
              <w:szCs w:val="30"/>
            </w:rPr>
          </w:rPrChange>
        </w:rPr>
      </w:pPr>
      <w:bookmarkStart w:id="8" w:name="OLE_LINK10"/>
      <w:bookmarkStart w:id="9" w:name="OLE_LINK11"/>
      <w:bookmarkStart w:id="10" w:name="OLE_LINK37"/>
      <w:bookmarkStart w:id="11" w:name="OLE_LINK1"/>
      <w:r w:rsidRPr="00EC5F92">
        <w:rPr>
          <w:rFonts w:ascii="MarkForMCNrw" w:hAnsi="MarkForMCNrw"/>
          <w:b/>
          <w:bCs/>
          <w:sz w:val="30"/>
          <w:szCs w:val="30"/>
          <w:rPrChange w:id="12" w:author="Lia Mausolf" w:date="2025-04-10T15:12:00Z" w16du:dateUtc="2025-04-10T19:12:00Z">
            <w:rPr>
              <w:b/>
              <w:bCs/>
              <w:sz w:val="30"/>
              <w:szCs w:val="30"/>
            </w:rPr>
          </w:rPrChange>
        </w:rPr>
        <w:t>Founder &amp; President, Mastercard Center for Inclusive Growth</w:t>
      </w:r>
    </w:p>
    <w:p w14:paraId="71BB6435" w14:textId="7EC4F417" w:rsidR="00F8213F" w:rsidRPr="00EC5F92" w:rsidDel="00EC5F92" w:rsidRDefault="00F8213F" w:rsidP="00F8213F">
      <w:pPr>
        <w:rPr>
          <w:del w:id="13" w:author="Lia Mausolf" w:date="2025-04-10T15:12:00Z" w16du:dateUtc="2025-04-10T19:12:00Z"/>
          <w:rFonts w:ascii="MarkForMCNrw" w:hAnsi="MarkForMCNrw"/>
          <w:b/>
          <w:bCs/>
          <w:sz w:val="30"/>
          <w:szCs w:val="30"/>
          <w:rPrChange w:id="14" w:author="Lia Mausolf" w:date="2025-04-10T15:12:00Z" w16du:dateUtc="2025-04-10T19:12:00Z">
            <w:rPr>
              <w:del w:id="15" w:author="Lia Mausolf" w:date="2025-04-10T15:12:00Z" w16du:dateUtc="2025-04-10T19:12:00Z"/>
              <w:b/>
              <w:bCs/>
              <w:sz w:val="30"/>
              <w:szCs w:val="30"/>
            </w:rPr>
          </w:rPrChange>
        </w:rPr>
      </w:pPr>
      <w:r w:rsidRPr="00EC5F92">
        <w:rPr>
          <w:rFonts w:ascii="MarkForMCNrw" w:hAnsi="MarkForMCNrw"/>
          <w:b/>
          <w:bCs/>
          <w:sz w:val="30"/>
          <w:szCs w:val="30"/>
          <w:rPrChange w:id="16" w:author="Lia Mausolf" w:date="2025-04-10T15:12:00Z" w16du:dateUtc="2025-04-10T19:12:00Z">
            <w:rPr>
              <w:b/>
              <w:bCs/>
              <w:sz w:val="30"/>
              <w:szCs w:val="30"/>
            </w:rPr>
          </w:rPrChange>
        </w:rPr>
        <w:t>Executive Vice President, Sustainability at Mastercard</w:t>
      </w:r>
    </w:p>
    <w:bookmarkEnd w:id="1"/>
    <w:bookmarkEnd w:id="2"/>
    <w:bookmarkEnd w:id="3"/>
    <w:bookmarkEnd w:id="4"/>
    <w:bookmarkEnd w:id="8"/>
    <w:bookmarkEnd w:id="9"/>
    <w:bookmarkEnd w:id="10"/>
    <w:bookmarkEnd w:id="11"/>
    <w:p w14:paraId="350FD576" w14:textId="77777777" w:rsidR="00F8213F" w:rsidDel="00EC5F92" w:rsidRDefault="00F8213F" w:rsidP="00CE0DB5">
      <w:pPr>
        <w:rPr>
          <w:del w:id="17" w:author="Lia Mausolf" w:date="2025-04-10T15:12:00Z" w16du:dateUtc="2025-04-10T19:12:00Z"/>
          <w:rFonts w:ascii="MarkForMC Nrw O" w:hAnsi="MarkForMC Nrw O"/>
          <w:sz w:val="22"/>
          <w:szCs w:val="22"/>
        </w:rPr>
      </w:pPr>
    </w:p>
    <w:p w14:paraId="3FAED27D" w14:textId="2C335300" w:rsidR="009157E1" w:rsidDel="00C23E4E" w:rsidRDefault="009157E1" w:rsidP="002664B3">
      <w:pPr>
        <w:rPr>
          <w:del w:id="18" w:author="Lia Mausolf" w:date="2025-04-10T13:54:00Z" w16du:dateUtc="2025-04-10T17:54:00Z"/>
          <w:rFonts w:ascii="MarkForMC Nrw O" w:hAnsi="MarkForMC Nrw O"/>
          <w:sz w:val="22"/>
          <w:szCs w:val="22"/>
        </w:rPr>
      </w:pPr>
      <w:bookmarkStart w:id="19" w:name="OLE_LINK2"/>
      <w:del w:id="20" w:author="Lia Mausolf" w:date="2025-04-10T13:54:00Z" w16du:dateUtc="2025-04-10T17:54:00Z">
        <w:r w:rsidRPr="5CC7F6D1" w:rsidDel="00C23E4E">
          <w:rPr>
            <w:rFonts w:ascii="MarkForMC Nrw O" w:hAnsi="MarkForMC Nrw O"/>
            <w:sz w:val="22"/>
            <w:szCs w:val="22"/>
          </w:rPr>
          <w:delText>Shamina Singh is the founder and president of the Center for Inclusive Growth, the social impact hub of Mastercard</w:delText>
        </w:r>
        <w:r w:rsidR="001C2CAE" w:rsidRPr="5CC7F6D1" w:rsidDel="00C23E4E">
          <w:rPr>
            <w:rFonts w:ascii="MarkForMC Nrw O" w:hAnsi="MarkForMC Nrw O"/>
            <w:sz w:val="22"/>
            <w:szCs w:val="22"/>
          </w:rPr>
          <w:delText xml:space="preserve">. </w:delText>
        </w:r>
        <w:r w:rsidRPr="5CC7F6D1" w:rsidDel="00C23E4E">
          <w:rPr>
            <w:rFonts w:ascii="MarkForMC Nrw O" w:hAnsi="MarkForMC Nrw O"/>
            <w:sz w:val="22"/>
            <w:szCs w:val="22"/>
          </w:rPr>
          <w:delText>She is also the executive vice president of sustainability and a member of the management committee at Mastercard where she leads the company's environmental, social and governanc</w:delText>
        </w:r>
      </w:del>
      <w:ins w:id="21" w:author="Jessica Jeng-Mitchell" w:date="2025-04-07T14:30:00Z">
        <w:del w:id="22" w:author="Lia Mausolf" w:date="2025-04-10T13:54:00Z" w16du:dateUtc="2025-04-10T17:54:00Z">
          <w:r w:rsidR="0487B312" w:rsidRPr="5CC7F6D1" w:rsidDel="00C23E4E">
            <w:rPr>
              <w:rFonts w:ascii="MarkForMC Nrw O" w:hAnsi="MarkForMC Nrw O"/>
              <w:sz w:val="22"/>
              <w:szCs w:val="22"/>
            </w:rPr>
            <w:delText>impact</w:delText>
          </w:r>
        </w:del>
      </w:ins>
      <w:del w:id="23" w:author="Lia Mausolf" w:date="2025-04-10T13:54:00Z" w16du:dateUtc="2025-04-10T17:54:00Z">
        <w:r w:rsidRPr="5CC7F6D1" w:rsidDel="00C23E4E">
          <w:rPr>
            <w:rFonts w:ascii="MarkForMC Nrw O" w:hAnsi="MarkForMC Nrw O"/>
            <w:sz w:val="22"/>
            <w:szCs w:val="22"/>
          </w:rPr>
          <w:delText>e programs. </w:delText>
        </w:r>
      </w:del>
    </w:p>
    <w:p w14:paraId="434E1348" w14:textId="333645C0" w:rsidR="00B37024" w:rsidDel="00EC5F92" w:rsidRDefault="00B37024" w:rsidP="002664B3">
      <w:pPr>
        <w:rPr>
          <w:del w:id="24" w:author="Lia Mausolf" w:date="2025-04-10T15:12:00Z" w16du:dateUtc="2025-04-10T19:12:00Z"/>
          <w:rFonts w:ascii="MarkForMC Nrw O" w:hAnsi="MarkForMC Nrw O"/>
          <w:sz w:val="22"/>
          <w:szCs w:val="22"/>
        </w:rPr>
      </w:pPr>
    </w:p>
    <w:p w14:paraId="4672A03E" w14:textId="2F182AD2" w:rsidR="009236F1" w:rsidRPr="00CE0DB5" w:rsidDel="00EC5F92" w:rsidRDefault="00696255" w:rsidP="00696255">
      <w:pPr>
        <w:rPr>
          <w:del w:id="25" w:author="Lia Mausolf" w:date="2025-04-10T15:12:00Z" w16du:dateUtc="2025-04-10T19:12:00Z"/>
          <w:rFonts w:ascii="MarkForMC Nrw O" w:hAnsi="MarkForMC Nrw O"/>
          <w:sz w:val="22"/>
          <w:szCs w:val="22"/>
        </w:rPr>
      </w:pPr>
      <w:bookmarkStart w:id="26" w:name="OLE_LINK3"/>
      <w:del w:id="27" w:author="Lia Mausolf" w:date="2025-04-10T15:12:00Z" w16du:dateUtc="2025-04-10T19:12:00Z">
        <w:r w:rsidRPr="00CE0DB5" w:rsidDel="00EC5F92">
          <w:rPr>
            <w:rFonts w:ascii="MarkForMC Nrw O" w:hAnsi="MarkForMC Nrw O"/>
            <w:sz w:val="22"/>
            <w:szCs w:val="22"/>
          </w:rPr>
          <w:delText xml:space="preserve">Since 2014, she has led the Center with a remit to leverage Mastercard’s data, technology, capital and expertise for social impact. </w:delText>
        </w:r>
        <w:r w:rsidR="00FF4DF6" w:rsidDel="00EC5F92">
          <w:rPr>
            <w:rFonts w:ascii="MarkForMC Nrw O" w:hAnsi="MarkForMC Nrw O"/>
            <w:sz w:val="22"/>
            <w:szCs w:val="22"/>
          </w:rPr>
          <w:delText xml:space="preserve">Under Shamina's leadership, </w:delText>
        </w:r>
        <w:r w:rsidR="00FF4DF6" w:rsidRPr="00A73C5B" w:rsidDel="00EC5F92">
          <w:rPr>
            <w:rFonts w:ascii="MarkForMC Nrw O" w:hAnsi="MarkForMC Nrw O"/>
            <w:sz w:val="22"/>
            <w:szCs w:val="22"/>
          </w:rPr>
          <w:delText>the Mastercard Center for Inclusive Growth was named as one of </w:delText>
        </w:r>
        <w:r w:rsidR="00FF4DF6" w:rsidRPr="00B11E4A" w:rsidDel="00EC5F92">
          <w:rPr>
            <w:rFonts w:ascii="MarkForMC Nrw O" w:hAnsi="MarkForMC Nrw O"/>
            <w:i/>
            <w:iCs/>
            <w:sz w:val="22"/>
            <w:szCs w:val="22"/>
          </w:rPr>
          <w:delText>Fast Company’s</w:delText>
        </w:r>
        <w:r w:rsidR="00FF4DF6" w:rsidRPr="00A73C5B" w:rsidDel="00EC5F92">
          <w:rPr>
            <w:rFonts w:ascii="MarkForMC Nrw O" w:hAnsi="MarkForMC Nrw O"/>
            <w:sz w:val="22"/>
            <w:szCs w:val="22"/>
          </w:rPr>
          <w:delText> Most Innovative Companies 2024.</w:delText>
        </w:r>
        <w:r w:rsidR="00FF4DF6" w:rsidRPr="00FD6D67" w:rsidDel="00EC5F92">
          <w:rPr>
            <w:rFonts w:ascii="MarkForMC Nrw O" w:hAnsi="MarkForMC Nrw O"/>
            <w:sz w:val="22"/>
            <w:szCs w:val="22"/>
          </w:rPr>
          <w:delText xml:space="preserve"> </w:delText>
        </w:r>
        <w:r w:rsidR="00FF4DF6" w:rsidDel="00EC5F92">
          <w:rPr>
            <w:rFonts w:ascii="MarkForMC Nrw O" w:hAnsi="MarkForMC Nrw O"/>
            <w:sz w:val="22"/>
            <w:szCs w:val="22"/>
          </w:rPr>
          <w:delText xml:space="preserve">She has also </w:delText>
        </w:r>
        <w:r w:rsidR="00FF4DF6" w:rsidRPr="00A73C5B" w:rsidDel="00EC5F92">
          <w:rPr>
            <w:rFonts w:ascii="MarkForMC Nrw O" w:hAnsi="MarkForMC Nrw O"/>
            <w:sz w:val="22"/>
            <w:szCs w:val="22"/>
          </w:rPr>
          <w:delText xml:space="preserve">been </w:delText>
        </w:r>
        <w:r w:rsidR="00FF4DF6" w:rsidDel="00EC5F92">
          <w:rPr>
            <w:rFonts w:ascii="MarkForMC Nrw O" w:hAnsi="MarkForMC Nrw O"/>
            <w:sz w:val="22"/>
            <w:szCs w:val="22"/>
          </w:rPr>
          <w:delText xml:space="preserve">recognized for her work and leadership in </w:delText>
        </w:r>
        <w:r w:rsidR="00FF4DF6" w:rsidRPr="00B11E4A" w:rsidDel="00EC5F92">
          <w:rPr>
            <w:rFonts w:ascii="MarkForMC Nrw O" w:hAnsi="MarkForMC Nrw O"/>
            <w:i/>
            <w:iCs/>
            <w:sz w:val="22"/>
            <w:szCs w:val="22"/>
          </w:rPr>
          <w:delText>American Banker</w:delText>
        </w:r>
        <w:r w:rsidR="00246C93" w:rsidDel="00EC5F92">
          <w:rPr>
            <w:rFonts w:ascii="MarkForMC Nrw O" w:hAnsi="MarkForMC Nrw O"/>
            <w:sz w:val="22"/>
            <w:szCs w:val="22"/>
          </w:rPr>
          <w:delText xml:space="preserve"> and </w:delText>
        </w:r>
        <w:r w:rsidR="00FF4DF6" w:rsidRPr="00B11E4A" w:rsidDel="00EC5F92">
          <w:rPr>
            <w:rFonts w:ascii="MarkForMC Nrw O" w:hAnsi="MarkForMC Nrw O"/>
            <w:i/>
            <w:iCs/>
            <w:sz w:val="22"/>
            <w:szCs w:val="22"/>
          </w:rPr>
          <w:delText>Financial Times</w:delText>
        </w:r>
        <w:r w:rsidR="00F859F4" w:rsidDel="00EC5F92">
          <w:rPr>
            <w:rFonts w:ascii="MarkForMC Nrw O" w:hAnsi="MarkForMC Nrw O"/>
            <w:sz w:val="22"/>
            <w:szCs w:val="22"/>
          </w:rPr>
          <w:delText>.</w:delText>
        </w:r>
        <w:r w:rsidR="005F6A2A" w:rsidDel="00EC5F92">
          <w:rPr>
            <w:rFonts w:ascii="MarkForMC Nrw O" w:hAnsi="MarkForMC Nrw O"/>
            <w:sz w:val="22"/>
            <w:szCs w:val="22"/>
          </w:rPr>
          <w:delText xml:space="preserve"> </w:delText>
        </w:r>
      </w:del>
    </w:p>
    <w:bookmarkEnd w:id="26"/>
    <w:p w14:paraId="59E69627" w14:textId="206F47D7" w:rsidR="00696255" w:rsidDel="00EC5F92" w:rsidRDefault="00696255" w:rsidP="00CE0DB5">
      <w:pPr>
        <w:rPr>
          <w:del w:id="28" w:author="Lia Mausolf" w:date="2025-04-10T15:12:00Z" w16du:dateUtc="2025-04-10T19:12:00Z"/>
          <w:rFonts w:ascii="MarkForMC Nrw O" w:hAnsi="MarkForMC Nrw O"/>
          <w:sz w:val="22"/>
          <w:szCs w:val="22"/>
        </w:rPr>
      </w:pPr>
    </w:p>
    <w:p w14:paraId="578DD03E" w14:textId="462541E1" w:rsidR="00370561" w:rsidRPr="00631423" w:rsidDel="00EC5F92" w:rsidRDefault="00370561" w:rsidP="00CE0DB5">
      <w:pPr>
        <w:rPr>
          <w:del w:id="29" w:author="Lia Mausolf" w:date="2025-04-10T15:12:00Z" w16du:dateUtc="2025-04-10T19:12:00Z"/>
          <w:rFonts w:ascii="MarkForMC Nrw O" w:hAnsi="MarkForMC Nrw O"/>
          <w:sz w:val="22"/>
          <w:szCs w:val="22"/>
        </w:rPr>
      </w:pPr>
      <w:bookmarkStart w:id="30" w:name="OLE_LINK6"/>
      <w:del w:id="31" w:author="Lia Mausolf" w:date="2025-04-10T15:12:00Z" w16du:dateUtc="2025-04-10T19:12:00Z">
        <w:r w:rsidRPr="5606A96B" w:rsidDel="00EC5F92">
          <w:rPr>
            <w:rFonts w:ascii="MarkForMC Nrw O" w:hAnsi="MarkForMC Nrw O"/>
            <w:sz w:val="22"/>
            <w:szCs w:val="22"/>
          </w:rPr>
          <w:delText xml:space="preserve">Deeply committed to public service, Shamina has held senior positions in the White House and the U.S. House of Representatives, most recently serving as a member of the President’s Export Council, the principal national advisory committee on international trade. </w:delText>
        </w:r>
      </w:del>
      <w:del w:id="32" w:author="Lia Mausolf" w:date="2025-04-10T11:45:00Z" w16du:dateUtc="2025-04-10T15:45:00Z">
        <w:r w:rsidRPr="5606A96B" w:rsidDel="00C324F7">
          <w:rPr>
            <w:rFonts w:ascii="MarkForMC Nrw O" w:hAnsi="MarkForMC Nrw O"/>
            <w:sz w:val="22"/>
            <w:szCs w:val="22"/>
          </w:rPr>
          <w:delText>Currently, </w:delText>
        </w:r>
      </w:del>
      <w:del w:id="33" w:author="Lia Mausolf" w:date="2025-04-10T15:12:00Z" w16du:dateUtc="2025-04-10T19:12:00Z">
        <w:r w:rsidRPr="5606A96B" w:rsidDel="00EC5F92">
          <w:rPr>
            <w:rFonts w:ascii="MarkForMC Nrw O" w:hAnsi="MarkForMC Nrw O"/>
            <w:sz w:val="22"/>
            <w:szCs w:val="22"/>
          </w:rPr>
          <w:delText>Shamina </w:delText>
        </w:r>
      </w:del>
      <w:del w:id="34" w:author="Lia Mausolf" w:date="2025-04-10T11:46:00Z" w16du:dateUtc="2025-04-10T15:46:00Z">
        <w:r w:rsidRPr="5606A96B" w:rsidDel="005B1664">
          <w:rPr>
            <w:rFonts w:ascii="MarkForMC Nrw O" w:hAnsi="MarkForMC Nrw O"/>
            <w:sz w:val="22"/>
            <w:szCs w:val="22"/>
          </w:rPr>
          <w:delText xml:space="preserve">sits </w:delText>
        </w:r>
      </w:del>
      <w:del w:id="35" w:author="Lia Mausolf" w:date="2025-04-10T15:12:00Z" w16du:dateUtc="2025-04-10T19:12:00Z">
        <w:r w:rsidRPr="5606A96B" w:rsidDel="00EC5F92">
          <w:rPr>
            <w:rFonts w:ascii="MarkForMC Nrw O" w:hAnsi="MarkForMC Nrw O"/>
            <w:sz w:val="22"/>
            <w:szCs w:val="22"/>
          </w:rPr>
          <w:delText>on the board</w:delText>
        </w:r>
      </w:del>
      <w:del w:id="36" w:author="Lia Mausolf" w:date="2025-04-10T11:41:00Z" w16du:dateUtc="2025-04-10T15:41:00Z">
        <w:r w:rsidRPr="5606A96B" w:rsidDel="002A21F8">
          <w:rPr>
            <w:rFonts w:ascii="MarkForMC Nrw O" w:hAnsi="MarkForMC Nrw O"/>
            <w:sz w:val="22"/>
            <w:szCs w:val="22"/>
          </w:rPr>
          <w:delText xml:space="preserve"> </w:delText>
        </w:r>
      </w:del>
      <w:del w:id="37" w:author="Lia Mausolf" w:date="2025-04-10T15:12:00Z" w16du:dateUtc="2025-04-10T19:12:00Z">
        <w:r w:rsidRPr="5606A96B" w:rsidDel="00EC5F92">
          <w:rPr>
            <w:rFonts w:ascii="MarkForMC Nrw O" w:hAnsi="MarkForMC Nrw O"/>
            <w:sz w:val="22"/>
            <w:szCs w:val="22"/>
          </w:rPr>
          <w:delText xml:space="preserve">of The Asian American Foundation (TAAF) and </w:delText>
        </w:r>
      </w:del>
      <w:del w:id="38" w:author="Lia Mausolf" w:date="2025-04-10T15:08:00Z" w16du:dateUtc="2025-04-10T19:08:00Z">
        <w:r w:rsidRPr="5606A96B" w:rsidDel="00C069CC">
          <w:rPr>
            <w:rFonts w:ascii="MarkForMC Nrw O" w:hAnsi="MarkForMC Nrw O"/>
            <w:sz w:val="22"/>
            <w:szCs w:val="22"/>
          </w:rPr>
          <w:delText xml:space="preserve">serves on </w:delText>
        </w:r>
      </w:del>
      <w:del w:id="39" w:author="Lia Mausolf" w:date="2025-04-10T15:12:00Z" w16du:dateUtc="2025-04-10T19:12:00Z">
        <w:r w:rsidRPr="5606A96B" w:rsidDel="00EC5F92">
          <w:rPr>
            <w:rFonts w:ascii="MarkForMC Nrw O" w:hAnsi="MarkForMC Nrw O"/>
            <w:sz w:val="22"/>
            <w:szCs w:val="22"/>
          </w:rPr>
          <w:delText>the advisory boards of Okta for Good</w:delText>
        </w:r>
      </w:del>
      <w:del w:id="40" w:author="Lia Mausolf" w:date="2025-04-10T11:41:00Z" w16du:dateUtc="2025-04-10T15:41:00Z">
        <w:r w:rsidRPr="5606A96B" w:rsidDel="00F221F2">
          <w:rPr>
            <w:rFonts w:ascii="MarkForMC Nrw O" w:hAnsi="MarkForMC Nrw O"/>
            <w:sz w:val="22"/>
            <w:szCs w:val="22"/>
          </w:rPr>
          <w:delText>, data.org,</w:delText>
        </w:r>
      </w:del>
      <w:del w:id="41" w:author="Lia Mausolf" w:date="2025-04-10T15:12:00Z" w16du:dateUtc="2025-04-10T19:12:00Z">
        <w:r w:rsidRPr="5606A96B" w:rsidDel="00EC5F92">
          <w:rPr>
            <w:rFonts w:ascii="MarkForMC Nrw O" w:hAnsi="MarkForMC Nrw O"/>
            <w:sz w:val="22"/>
            <w:szCs w:val="22"/>
          </w:rPr>
          <w:delText xml:space="preserve"> The Aspen Institute Civil Society Fellowship, and the CGAP Financial Inclusion Initiative.</w:delText>
        </w:r>
      </w:del>
      <w:del w:id="42" w:author="Lia Mausolf" w:date="2025-04-10T11:42:00Z" w16du:dateUtc="2025-04-10T15:42:00Z">
        <w:r w:rsidRPr="5606A96B" w:rsidDel="00F221F2">
          <w:rPr>
            <w:rFonts w:ascii="MarkForMC Nrw O" w:hAnsi="MarkForMC Nrw O"/>
            <w:sz w:val="22"/>
            <w:szCs w:val="22"/>
          </w:rPr>
          <w:delText> </w:delText>
        </w:r>
      </w:del>
    </w:p>
    <w:bookmarkEnd w:id="30"/>
    <w:p w14:paraId="5E523FF6" w14:textId="70DB2B54" w:rsidR="00D648F5" w:rsidDel="00EC5F92" w:rsidRDefault="00D648F5" w:rsidP="00CE0DB5">
      <w:pPr>
        <w:rPr>
          <w:del w:id="43" w:author="Lia Mausolf" w:date="2025-04-10T15:12:00Z" w16du:dateUtc="2025-04-10T19:12:00Z"/>
          <w:rFonts w:ascii="MarkForMC Nrw O" w:hAnsi="MarkForMC Nrw O"/>
          <w:sz w:val="22"/>
          <w:szCs w:val="22"/>
        </w:rPr>
      </w:pPr>
    </w:p>
    <w:p w14:paraId="3935BE0E" w14:textId="48EC0455" w:rsidR="00C37776" w:rsidRPr="008941BD" w:rsidDel="00EC5F92" w:rsidRDefault="00CF59DB" w:rsidP="00142BEC">
      <w:pPr>
        <w:rPr>
          <w:del w:id="44" w:author="Lia Mausolf" w:date="2025-04-10T15:12:00Z" w16du:dateUtc="2025-04-10T19:12:00Z"/>
          <w:rFonts w:ascii="MarkForMC Nrw O" w:hAnsi="MarkForMC Nrw O"/>
          <w:sz w:val="22"/>
          <w:szCs w:val="22"/>
        </w:rPr>
      </w:pPr>
      <w:bookmarkStart w:id="45" w:name="OLE_LINK32"/>
      <w:bookmarkStart w:id="46" w:name="OLE_LINK7"/>
      <w:del w:id="47" w:author="Lia Mausolf" w:date="2025-04-10T15:12:00Z" w16du:dateUtc="2025-04-10T19:12:00Z">
        <w:r w:rsidRPr="0D902248" w:rsidDel="00EC5F92">
          <w:rPr>
            <w:rFonts w:ascii="MarkForMC Nrw O" w:hAnsi="MarkForMC Nrw O"/>
            <w:sz w:val="22"/>
            <w:szCs w:val="22"/>
          </w:rPr>
          <w:delText xml:space="preserve">She </w:delText>
        </w:r>
        <w:r w:rsidR="00591A23" w:rsidRPr="0D902248" w:rsidDel="00EC5F92">
          <w:rPr>
            <w:rFonts w:ascii="MarkForMC Nrw O" w:hAnsi="MarkForMC Nrw O"/>
            <w:sz w:val="22"/>
            <w:szCs w:val="22"/>
          </w:rPr>
          <w:delText>earned a Bachelor of Science from Old Dominion University and a Master of Public Affairs from the Lyndon B</w:delText>
        </w:r>
        <w:r w:rsidR="00BA0D10" w:rsidRPr="0D902248" w:rsidDel="00EC5F92">
          <w:rPr>
            <w:rFonts w:ascii="MarkForMC Nrw O" w:hAnsi="MarkForMC Nrw O"/>
            <w:sz w:val="22"/>
            <w:szCs w:val="22"/>
          </w:rPr>
          <w:delText>.</w:delText>
        </w:r>
        <w:r w:rsidR="00591A23" w:rsidRPr="0D902248" w:rsidDel="00EC5F92">
          <w:rPr>
            <w:rFonts w:ascii="MarkForMC Nrw O" w:hAnsi="MarkForMC Nrw O"/>
            <w:sz w:val="22"/>
            <w:szCs w:val="22"/>
          </w:rPr>
          <w:delText xml:space="preserve"> Johnson School of Public Affairs</w:delText>
        </w:r>
        <w:r w:rsidRPr="0D902248" w:rsidDel="00EC5F92">
          <w:rPr>
            <w:rFonts w:ascii="MarkForMC Nrw O" w:hAnsi="MarkForMC Nrw O"/>
            <w:sz w:val="22"/>
            <w:szCs w:val="22"/>
          </w:rPr>
          <w:delText xml:space="preserve"> at the University of Texas, Austin</w:delText>
        </w:r>
        <w:r w:rsidR="00591A23" w:rsidRPr="0D902248" w:rsidDel="00EC5F92">
          <w:rPr>
            <w:rFonts w:ascii="MarkForMC Nrw O" w:hAnsi="MarkForMC Nrw O"/>
            <w:sz w:val="22"/>
            <w:szCs w:val="22"/>
          </w:rPr>
          <w:delText xml:space="preserve">. </w:delText>
        </w:r>
        <w:r w:rsidR="00182552" w:rsidRPr="0D902248" w:rsidDel="00EC5F92">
          <w:rPr>
            <w:rFonts w:ascii="MarkForMC Nrw O" w:hAnsi="MarkForMC Nrw O"/>
            <w:sz w:val="22"/>
            <w:szCs w:val="22"/>
          </w:rPr>
          <w:delText>She received the alumni of distinction award from both institutions</w:delText>
        </w:r>
        <w:r w:rsidR="007A51C7" w:rsidRPr="0D902248" w:rsidDel="00EC5F92">
          <w:rPr>
            <w:rFonts w:ascii="MarkForMC Nrw O" w:hAnsi="MarkForMC Nrw O"/>
            <w:sz w:val="22"/>
            <w:szCs w:val="22"/>
          </w:rPr>
          <w:delText xml:space="preserve"> and is currently a contributor to </w:delText>
        </w:r>
        <w:r w:rsidR="007A51C7" w:rsidRPr="0D902248" w:rsidDel="00EC5F92">
          <w:rPr>
            <w:rFonts w:ascii="MarkForMC Nrw O" w:hAnsi="MarkForMC Nrw O"/>
            <w:i/>
            <w:iCs/>
            <w:sz w:val="22"/>
            <w:szCs w:val="22"/>
          </w:rPr>
          <w:delText>MIT Sloan Management Review</w:delText>
        </w:r>
        <w:r w:rsidR="007A51C7" w:rsidRPr="0D902248" w:rsidDel="00EC5F92">
          <w:rPr>
            <w:rFonts w:ascii="MarkForMC Nrw O" w:hAnsi="MarkForMC Nrw O"/>
            <w:sz w:val="22"/>
            <w:szCs w:val="22"/>
          </w:rPr>
          <w:delText xml:space="preserve"> on the topic of </w:delText>
        </w:r>
        <w:bookmarkEnd w:id="45"/>
        <w:r w:rsidR="007A51C7" w:rsidRPr="0D902248" w:rsidDel="00EC5F92">
          <w:rPr>
            <w:rFonts w:ascii="MarkForMC Nrw O" w:hAnsi="MarkForMC Nrw O"/>
            <w:sz w:val="22"/>
            <w:szCs w:val="22"/>
          </w:rPr>
          <w:delText>R</w:delText>
        </w:r>
        <w:r w:rsidR="32E5AF1F" w:rsidRPr="0D902248" w:rsidDel="00EC5F92">
          <w:rPr>
            <w:rFonts w:ascii="MarkForMC Nrw O" w:hAnsi="MarkForMC Nrw O"/>
            <w:sz w:val="22"/>
            <w:szCs w:val="22"/>
          </w:rPr>
          <w:delText xml:space="preserve">esponsible </w:delText>
        </w:r>
        <w:r w:rsidR="007A51C7" w:rsidRPr="0D902248" w:rsidDel="00EC5F92">
          <w:rPr>
            <w:rFonts w:ascii="MarkForMC Nrw O" w:hAnsi="MarkForMC Nrw O"/>
            <w:sz w:val="22"/>
            <w:szCs w:val="22"/>
          </w:rPr>
          <w:delText>AI.</w:delText>
        </w:r>
      </w:del>
    </w:p>
    <w:bookmarkEnd w:id="5"/>
    <w:bookmarkEnd w:id="19"/>
    <w:bookmarkEnd w:id="46"/>
    <w:p w14:paraId="74772AFB" w14:textId="02482592" w:rsidR="0D902248" w:rsidRDefault="0D902248" w:rsidP="0D902248">
      <w:pPr>
        <w:rPr>
          <w:rFonts w:ascii="MarkForMC Nrw O" w:hAnsi="MarkForMC Nrw O"/>
          <w:sz w:val="22"/>
          <w:szCs w:val="22"/>
        </w:rPr>
      </w:pPr>
    </w:p>
    <w:p w14:paraId="48BBF3A0" w14:textId="181E7D22" w:rsidR="00673213" w:rsidRPr="00673213" w:rsidDel="00337F3B" w:rsidRDefault="00673213" w:rsidP="0FD4F1D2">
      <w:pPr>
        <w:spacing w:before="100" w:beforeAutospacing="1" w:after="100" w:afterAutospacing="1"/>
        <w:rPr>
          <w:del w:id="48" w:author="Lia Mausolf" w:date="2025-04-21T16:26:00Z" w16du:dateUtc="2025-04-21T20:26:00Z"/>
          <w:rFonts w:ascii="MarkForMC Nrw O" w:hAnsi="MarkForMC Nrw O"/>
          <w:sz w:val="22"/>
          <w:szCs w:val="22"/>
          <w:rPrChange w:id="49" w:author="Unknown" w16du:dateUtc="2025-04-10T19:10:00Z">
            <w:rPr>
              <w:del w:id="50" w:author="Lia Mausolf" w:date="2025-04-21T16:26:00Z" w16du:dateUtc="2025-04-21T20:26:00Z"/>
              <w:color w:val="000000"/>
            </w:rPr>
          </w:rPrChange>
        </w:rPr>
      </w:pPr>
      <w:bookmarkStart w:id="51" w:name="OLE_LINK15"/>
      <w:del w:id="52" w:author="Lia Mausolf" w:date="2025-04-21T16:22:00Z" w16du:dateUtc="2025-04-21T20:22:00Z">
        <w:r w:rsidRPr="0FD4F1D2" w:rsidDel="007E2DCA">
          <w:rPr>
            <w:rFonts w:ascii="MarkForMC Nrw O" w:hAnsi="MarkForMC Nrw O"/>
            <w:sz w:val="22"/>
            <w:szCs w:val="22"/>
          </w:rPr>
          <w:delText xml:space="preserve">Shamina Singh is </w:delText>
        </w:r>
      </w:del>
      <w:del w:id="53" w:author="Lia Mausolf" w:date="2025-04-21T16:17:00Z" w16du:dateUtc="2025-04-21T20:17:00Z">
        <w:r w:rsidRPr="0FD4F1D2" w:rsidDel="00FC03C3">
          <w:rPr>
            <w:rFonts w:ascii="MarkForMC Nrw O" w:hAnsi="MarkForMC Nrw O"/>
            <w:sz w:val="22"/>
            <w:szCs w:val="22"/>
          </w:rPr>
          <w:delText xml:space="preserve">the </w:delText>
        </w:r>
      </w:del>
      <w:del w:id="54" w:author="Lia Mausolf" w:date="2025-04-21T16:26:00Z" w16du:dateUtc="2025-04-21T20:26:00Z">
        <w:r w:rsidRPr="0FD4F1D2" w:rsidDel="00337F3B">
          <w:rPr>
            <w:rFonts w:ascii="MarkForMC Nrw O" w:hAnsi="MarkForMC Nrw O"/>
            <w:sz w:val="22"/>
            <w:szCs w:val="22"/>
          </w:rPr>
          <w:delText>founder and president of the Mastercard Center for Inclusive Growth and the executive vice president of sustainability, where she leads the social and environmental impact strategy for Mastercard. She is also a member of the company’s Management Committee.</w:delText>
        </w:r>
      </w:del>
    </w:p>
    <w:p w14:paraId="6D7E0E13" w14:textId="7A3108A4" w:rsidR="00673213" w:rsidRPr="00673213" w:rsidDel="00337F3B" w:rsidRDefault="00673213" w:rsidP="0FD4F1D2">
      <w:pPr>
        <w:spacing w:before="100" w:beforeAutospacing="1" w:after="100" w:afterAutospacing="1"/>
        <w:rPr>
          <w:del w:id="55" w:author="Lia Mausolf" w:date="2025-04-21T16:26:00Z" w16du:dateUtc="2025-04-21T20:26:00Z"/>
          <w:rFonts w:ascii="MarkForMC Nrw O" w:hAnsi="MarkForMC Nrw O"/>
          <w:sz w:val="22"/>
          <w:szCs w:val="22"/>
          <w:rPrChange w:id="56" w:author="Lia Mausolf" w:date="2025-04-10T15:10:00Z" w16du:dateUtc="2025-04-10T19:10:00Z">
            <w:rPr>
              <w:del w:id="57" w:author="Lia Mausolf" w:date="2025-04-21T16:26:00Z" w16du:dateUtc="2025-04-21T20:26:00Z"/>
              <w:color w:val="000000"/>
            </w:rPr>
          </w:rPrChange>
        </w:rPr>
      </w:pPr>
      <w:del w:id="58" w:author="Lia Mausolf" w:date="2025-04-21T16:26:00Z" w16du:dateUtc="2025-04-21T20:26:00Z">
        <w:r w:rsidRPr="0FD4F1D2" w:rsidDel="00337F3B">
          <w:rPr>
            <w:rFonts w:ascii="MarkForMC Nrw O" w:hAnsi="MarkForMC Nrw O"/>
            <w:sz w:val="22"/>
            <w:szCs w:val="22"/>
          </w:rPr>
          <w:delText xml:space="preserve">Since 2014, she has led the Center with a </w:delText>
        </w:r>
        <w:r w:rsidR="004D5277" w:rsidRPr="0FD4F1D2" w:rsidDel="00337F3B">
          <w:rPr>
            <w:rFonts w:ascii="MarkForMC Nrw O" w:hAnsi="MarkForMC Nrw O"/>
            <w:sz w:val="22"/>
            <w:szCs w:val="22"/>
          </w:rPr>
          <w:delText>remit</w:delText>
        </w:r>
        <w:r w:rsidRPr="0FD4F1D2" w:rsidDel="00337F3B">
          <w:rPr>
            <w:rFonts w:ascii="MarkForMC Nrw O" w:hAnsi="MarkForMC Nrw O"/>
            <w:sz w:val="22"/>
            <w:szCs w:val="22"/>
          </w:rPr>
          <w:delText xml:space="preserve"> to leverage Mastercard’s data, technology, capital, and expertise for social impact. Under Shamina's leadership, the Mastercard Center for Inclusive Growth was named one of </w:delText>
        </w:r>
        <w:r w:rsidRPr="0FD4F1D2" w:rsidDel="00337F3B">
          <w:rPr>
            <w:rFonts w:ascii="MarkForMC Nrw O" w:hAnsi="MarkForMC Nrw O"/>
            <w:i/>
            <w:iCs/>
            <w:sz w:val="22"/>
            <w:szCs w:val="22"/>
          </w:rPr>
          <w:delText>Fast Company’s</w:delText>
        </w:r>
        <w:r w:rsidRPr="0FD4F1D2" w:rsidDel="00337F3B">
          <w:rPr>
            <w:rFonts w:ascii="MarkForMC Nrw O" w:hAnsi="MarkForMC Nrw O"/>
            <w:sz w:val="22"/>
            <w:szCs w:val="22"/>
          </w:rPr>
          <w:delText> Most Innovative Companies of 2024. She has also been recognized for her work and leadership by </w:delText>
        </w:r>
        <w:r w:rsidRPr="0FD4F1D2" w:rsidDel="00337F3B">
          <w:rPr>
            <w:rFonts w:ascii="MarkForMC Nrw O" w:hAnsi="MarkForMC Nrw O"/>
            <w:sz w:val="22"/>
            <w:szCs w:val="22"/>
            <w:rPrChange w:id="59" w:author="Lia Mausolf" w:date="2025-04-10T15:10:00Z">
              <w:rPr>
                <w:rStyle w:val="Emphasis"/>
                <w:color w:val="000000" w:themeColor="text1"/>
              </w:rPr>
            </w:rPrChange>
          </w:rPr>
          <w:delText>American Banker</w:delText>
        </w:r>
        <w:r w:rsidRPr="0FD4F1D2" w:rsidDel="00337F3B">
          <w:rPr>
            <w:rFonts w:ascii="MarkForMC Nrw O" w:hAnsi="MarkForMC Nrw O"/>
            <w:sz w:val="22"/>
            <w:szCs w:val="22"/>
          </w:rPr>
          <w:delText> and the </w:delText>
        </w:r>
        <w:r w:rsidRPr="0FD4F1D2" w:rsidDel="00337F3B">
          <w:rPr>
            <w:rFonts w:ascii="MarkForMC Nrw O" w:hAnsi="MarkForMC Nrw O"/>
            <w:sz w:val="22"/>
            <w:szCs w:val="22"/>
            <w:rPrChange w:id="60" w:author="Lia Mausolf" w:date="2025-04-10T15:10:00Z">
              <w:rPr>
                <w:rStyle w:val="Emphasis"/>
                <w:color w:val="000000" w:themeColor="text1"/>
              </w:rPr>
            </w:rPrChange>
          </w:rPr>
          <w:delText>Financial Times</w:delText>
        </w:r>
        <w:r w:rsidRPr="0FD4F1D2" w:rsidDel="00337F3B">
          <w:rPr>
            <w:rFonts w:ascii="MarkForMC Nrw O" w:hAnsi="MarkForMC Nrw O"/>
            <w:sz w:val="22"/>
            <w:szCs w:val="22"/>
            <w:rPrChange w:id="61" w:author="Lia Mausolf" w:date="2025-04-10T15:10:00Z">
              <w:rPr>
                <w:color w:val="000000" w:themeColor="text1"/>
              </w:rPr>
            </w:rPrChange>
          </w:rPr>
          <w:delText>.</w:delText>
        </w:r>
      </w:del>
    </w:p>
    <w:p w14:paraId="17EEDDA6" w14:textId="771E1416" w:rsidR="00673213" w:rsidRPr="00673213" w:rsidDel="00337F3B" w:rsidRDefault="00673213" w:rsidP="0FD4F1D2">
      <w:pPr>
        <w:spacing w:before="100" w:beforeAutospacing="1" w:after="100" w:afterAutospacing="1"/>
        <w:rPr>
          <w:del w:id="62" w:author="Lia Mausolf" w:date="2025-04-21T16:26:00Z" w16du:dateUtc="2025-04-21T20:26:00Z"/>
          <w:rFonts w:ascii="MarkForMC Nrw O" w:hAnsi="MarkForMC Nrw O"/>
          <w:sz w:val="22"/>
          <w:szCs w:val="22"/>
          <w:rPrChange w:id="63" w:author="Unknown" w16du:dateUtc="2025-04-10T19:10:00Z">
            <w:rPr>
              <w:del w:id="64" w:author="Lia Mausolf" w:date="2025-04-21T16:26:00Z" w16du:dateUtc="2025-04-21T20:26:00Z"/>
              <w:color w:val="000000"/>
            </w:rPr>
          </w:rPrChange>
        </w:rPr>
      </w:pPr>
      <w:del w:id="65" w:author="Lia Mausolf" w:date="2025-04-21T16:26:00Z" w16du:dateUtc="2025-04-21T20:26:00Z">
        <w:r w:rsidRPr="0FD4F1D2" w:rsidDel="00337F3B">
          <w:rPr>
            <w:rFonts w:ascii="MarkForMC Nrw O" w:hAnsi="MarkForMC Nrw O"/>
            <w:sz w:val="22"/>
            <w:szCs w:val="22"/>
          </w:rPr>
          <w:delText>Deeply committed to public service, Shamina has held senior positions in the White House and the U.S. House of Representatives</w:delText>
        </w:r>
      </w:del>
      <w:del w:id="66" w:author="Lia Mausolf" w:date="2025-04-21T16:20:00Z" w16du:dateUtc="2025-04-21T20:20:00Z">
        <w:r w:rsidRPr="0FD4F1D2" w:rsidDel="007A4322">
          <w:rPr>
            <w:rFonts w:ascii="MarkForMC Nrw O" w:hAnsi="MarkForMC Nrw O"/>
            <w:sz w:val="22"/>
            <w:szCs w:val="22"/>
          </w:rPr>
          <w:delText xml:space="preserve">, most recently serving as a member of the President’s Export Council, the principal national advisory committee on international trade. </w:delText>
        </w:r>
      </w:del>
      <w:del w:id="67" w:author="Lia Mausolf" w:date="2025-04-21T16:23:00Z" w16du:dateUtc="2025-04-21T20:23:00Z">
        <w:r w:rsidRPr="0FD4F1D2" w:rsidDel="00415FE5">
          <w:rPr>
            <w:rFonts w:ascii="MarkForMC Nrw O" w:hAnsi="MarkForMC Nrw O"/>
            <w:sz w:val="22"/>
            <w:szCs w:val="22"/>
          </w:rPr>
          <w:delText>A recognized leader in civic and global affairs, s</w:delText>
        </w:r>
      </w:del>
      <w:del w:id="68" w:author="Lia Mausolf" w:date="2025-04-21T16:26:00Z" w16du:dateUtc="2025-04-21T20:26:00Z">
        <w:r w:rsidRPr="0FD4F1D2" w:rsidDel="00337F3B">
          <w:rPr>
            <w:rFonts w:ascii="MarkForMC Nrw O" w:hAnsi="MarkForMC Nrw O"/>
            <w:sz w:val="22"/>
            <w:szCs w:val="22"/>
          </w:rPr>
          <w:delText>he is a</w:delText>
        </w:r>
      </w:del>
      <w:del w:id="69" w:author="Lia Mausolf" w:date="2025-04-21T16:23:00Z" w16du:dateUtc="2025-04-21T20:23:00Z">
        <w:r w:rsidRPr="0FD4F1D2" w:rsidDel="00415FE5">
          <w:rPr>
            <w:rFonts w:ascii="MarkForMC Nrw O" w:hAnsi="MarkForMC Nrw O"/>
            <w:sz w:val="22"/>
            <w:szCs w:val="22"/>
          </w:rPr>
          <w:delText xml:space="preserve">n Aspen Institute </w:delText>
        </w:r>
      </w:del>
      <w:del w:id="70" w:author="Lia Mausolf" w:date="2025-04-21T16:26:00Z" w16du:dateUtc="2025-04-21T20:26:00Z">
        <w:r w:rsidRPr="0FD4F1D2" w:rsidDel="00337F3B">
          <w:rPr>
            <w:rFonts w:ascii="MarkForMC Nrw O" w:hAnsi="MarkForMC Nrw O"/>
            <w:sz w:val="22"/>
            <w:szCs w:val="22"/>
          </w:rPr>
          <w:delText xml:space="preserve">Henry Crown Fellow, a Presidential Leadership Scholar, and an alumna of the World Economic Forum’s </w:delText>
        </w:r>
      </w:del>
      <w:del w:id="71" w:author="Lia Mausolf" w:date="2025-04-21T16:21:00Z" w16du:dateUtc="2025-04-21T20:21:00Z">
        <w:r w:rsidRPr="0FD4F1D2" w:rsidDel="005643ED">
          <w:rPr>
            <w:rFonts w:ascii="MarkForMC Nrw O" w:hAnsi="MarkForMC Nrw O"/>
            <w:sz w:val="22"/>
            <w:szCs w:val="22"/>
          </w:rPr>
          <w:delText>Young Global Leaders program</w:delText>
        </w:r>
      </w:del>
      <w:del w:id="72" w:author="Lia Mausolf" w:date="2025-04-21T16:26:00Z" w16du:dateUtc="2025-04-21T20:26:00Z">
        <w:r w:rsidRPr="0FD4F1D2" w:rsidDel="00337F3B">
          <w:rPr>
            <w:rFonts w:ascii="MarkForMC Nrw O" w:hAnsi="MarkForMC Nrw O"/>
            <w:sz w:val="22"/>
            <w:szCs w:val="22"/>
          </w:rPr>
          <w:delText>. Currently, Shamina serves on the boards of The Asian American Foundation (TAAF) and data.org, and on the advisory boards of Okta for Good, the Aspen Institute Civil Society Fellowship, and the CGAP Financial Inclusion Initiative.</w:delText>
        </w:r>
      </w:del>
    </w:p>
    <w:p w14:paraId="41B9EE9D" w14:textId="353E5799" w:rsidR="00673213" w:rsidRPr="00673213" w:rsidDel="00337F3B" w:rsidRDefault="00673213" w:rsidP="0FD4F1D2">
      <w:pPr>
        <w:spacing w:before="100" w:beforeAutospacing="1" w:after="100" w:afterAutospacing="1"/>
        <w:rPr>
          <w:del w:id="73" w:author="Lia Mausolf" w:date="2025-04-21T16:26:00Z" w16du:dateUtc="2025-04-21T20:26:00Z"/>
          <w:rFonts w:ascii="MarkForMC Nrw O" w:hAnsi="MarkForMC Nrw O"/>
          <w:sz w:val="22"/>
          <w:szCs w:val="22"/>
          <w:rPrChange w:id="74" w:author="Unknown" w16du:dateUtc="2025-04-10T19:10:00Z">
            <w:rPr>
              <w:del w:id="75" w:author="Lia Mausolf" w:date="2025-04-21T16:26:00Z" w16du:dateUtc="2025-04-21T20:26:00Z"/>
              <w:color w:val="000000"/>
            </w:rPr>
          </w:rPrChange>
        </w:rPr>
      </w:pPr>
      <w:del w:id="76" w:author="Lia Mausolf" w:date="2025-04-21T16:26:00Z" w16du:dateUtc="2025-04-21T20:26:00Z">
        <w:r w:rsidRPr="0FD4F1D2" w:rsidDel="00337F3B">
          <w:rPr>
            <w:rFonts w:ascii="MarkForMC Nrw O" w:hAnsi="MarkForMC Nrw O"/>
            <w:sz w:val="22"/>
            <w:szCs w:val="22"/>
          </w:rPr>
          <w:delText>She earned a Bachelor of Science from Old Dominion University and a Master of Public Affairs from the Lyndon B. Johnson School of Public Affairs at the University of Texas at Austin. She received the Alumni of Distinction award from both institutions and is currently a contributor to </w:delText>
        </w:r>
        <w:r w:rsidRPr="0FD4F1D2" w:rsidDel="00337F3B">
          <w:rPr>
            <w:rFonts w:ascii="MarkForMC Nrw O" w:hAnsi="MarkForMC Nrw O"/>
            <w:sz w:val="22"/>
            <w:szCs w:val="22"/>
            <w:rPrChange w:id="77" w:author="Lia Mausolf" w:date="2025-04-10T15:10:00Z">
              <w:rPr>
                <w:rStyle w:val="Emphasis"/>
                <w:color w:val="000000" w:themeColor="text1"/>
              </w:rPr>
            </w:rPrChange>
          </w:rPr>
          <w:delText>MIT Sloan Management Review</w:delText>
        </w:r>
        <w:r w:rsidRPr="0FD4F1D2" w:rsidDel="00337F3B">
          <w:rPr>
            <w:rFonts w:ascii="MarkForMC Nrw O" w:hAnsi="MarkForMC Nrw O"/>
            <w:sz w:val="22"/>
            <w:szCs w:val="22"/>
          </w:rPr>
          <w:delText> on the topic of responsible AI.</w:delText>
        </w:r>
      </w:del>
    </w:p>
    <w:bookmarkEnd w:id="51"/>
    <w:p w14:paraId="5F8724BB" w14:textId="77777777" w:rsidR="00337F3B" w:rsidRPr="00A65D54" w:rsidRDefault="00337F3B" w:rsidP="00337F3B">
      <w:pPr>
        <w:spacing w:before="100" w:beforeAutospacing="1" w:after="100" w:afterAutospacing="1"/>
        <w:rPr>
          <w:ins w:id="78" w:author="Lia Mausolf" w:date="2025-04-21T16:26:00Z" w16du:dateUtc="2025-04-21T20:26:00Z"/>
          <w:rFonts w:ascii="MarkForMCNrw Light" w:hAnsi="MarkForMCNrw Light"/>
          <w:rPrChange w:id="79" w:author="Todd Tilley" w:date="2025-09-23T14:27:00Z" w16du:dateUtc="2025-09-23T18:27:00Z">
            <w:rPr>
              <w:ins w:id="80" w:author="Lia Mausolf" w:date="2025-04-21T16:26:00Z" w16du:dateUtc="2025-04-21T20:26:00Z"/>
              <w:color w:val="000000"/>
            </w:rPr>
          </w:rPrChange>
        </w:rPr>
      </w:pPr>
      <w:ins w:id="81" w:author="Lia Mausolf" w:date="2025-04-21T16:26:00Z" w16du:dateUtc="2025-04-21T20:26:00Z">
        <w:r w:rsidRPr="00337F3B">
          <w:rPr>
            <w:rFonts w:ascii="MarkForMC Nrw O" w:hAnsi="MarkForMC Nrw O"/>
            <w:sz w:val="22"/>
            <w:szCs w:val="22"/>
            <w:rPrChange w:id="82" w:author="Lia Mausolf" w:date="2025-04-21T16:26:00Z" w16du:dateUtc="2025-04-21T20:26:00Z">
              <w:rPr>
                <w:rStyle w:val="Strong"/>
                <w:color w:val="000000"/>
              </w:rPr>
            </w:rPrChange>
          </w:rPr>
          <w:t>Shamina Singh</w:t>
        </w:r>
        <w:r w:rsidRPr="00337F3B">
          <w:rPr>
            <w:rFonts w:ascii="MarkForMC Nrw O" w:hAnsi="MarkForMC Nrw O"/>
            <w:sz w:val="22"/>
            <w:szCs w:val="22"/>
            <w:rPrChange w:id="83" w:author="Lia Mausolf" w:date="2025-04-21T16:26:00Z" w16du:dateUtc="2025-04-21T20:26:00Z">
              <w:rPr>
                <w:rStyle w:val="apple-converted-space"/>
                <w:color w:val="000000"/>
              </w:rPr>
            </w:rPrChange>
          </w:rPr>
          <w:t> </w:t>
        </w:r>
        <w:r w:rsidRPr="00337F3B">
          <w:rPr>
            <w:rFonts w:ascii="MarkForMC Nrw O" w:hAnsi="MarkForMC Nrw O"/>
            <w:sz w:val="22"/>
            <w:szCs w:val="22"/>
            <w:rPrChange w:id="84" w:author="Lia Mausolf" w:date="2025-04-21T16:26:00Z" w16du:dateUtc="2025-04-21T20:26:00Z">
              <w:rPr>
                <w:color w:val="000000"/>
              </w:rPr>
            </w:rPrChange>
          </w:rPr>
          <w:t xml:space="preserve">is a globally recognized leader at the intersection of business, policy, and social impact, with a career spanning four U.S. presidential administrations and three Fortune 500 companies. She is the founder and president of the Mastercard Center for Inclusive Growth and executive vice president of sustainability at Mastercard, where she leads the company’s global social and environmental impact strategy. She also serves </w:t>
        </w:r>
        <w:r w:rsidRPr="00A65D54">
          <w:rPr>
            <w:rFonts w:ascii="MarkForMCNrw Light" w:hAnsi="MarkForMCNrw Light"/>
            <w:rPrChange w:id="85" w:author="Todd Tilley" w:date="2025-09-23T14:27:00Z" w16du:dateUtc="2025-09-23T18:27:00Z">
              <w:rPr>
                <w:color w:val="000000"/>
              </w:rPr>
            </w:rPrChange>
          </w:rPr>
          <w:t>on Mastercard’s Management Committee.</w:t>
        </w:r>
      </w:ins>
    </w:p>
    <w:p w14:paraId="5E990E98" w14:textId="3EC7170B" w:rsidR="00337F3B" w:rsidRPr="00A65D54" w:rsidDel="00497D50" w:rsidRDefault="001A4F22" w:rsidP="00337F3B">
      <w:pPr>
        <w:spacing w:before="100" w:beforeAutospacing="1" w:after="100" w:afterAutospacing="1"/>
        <w:rPr>
          <w:del w:id="86" w:author="Todd Tilley" w:date="2025-09-23T14:26:00Z" w16du:dateUtc="2025-09-23T18:26:00Z"/>
          <w:rFonts w:ascii="MarkForMCNrw Light" w:hAnsi="MarkForMCNrw Light"/>
          <w:color w:val="141413"/>
          <w:sz w:val="22"/>
          <w:szCs w:val="22"/>
          <w:shd w:val="clear" w:color="auto" w:fill="FFFFFF"/>
          <w:rPrChange w:id="87" w:author="Todd Tilley" w:date="2025-09-23T14:27:00Z" w16du:dateUtc="2025-09-23T18:27:00Z">
            <w:rPr>
              <w:del w:id="88" w:author="Todd Tilley" w:date="2025-09-23T14:26:00Z" w16du:dateUtc="2025-09-23T18:26:00Z"/>
              <w:rFonts w:ascii="markReg" w:hAnsi="markReg"/>
              <w:color w:val="141413"/>
              <w:sz w:val="30"/>
              <w:szCs w:val="30"/>
              <w:shd w:val="clear" w:color="auto" w:fill="FFFFFF"/>
            </w:rPr>
          </w:rPrChange>
        </w:rPr>
      </w:pPr>
      <w:ins w:id="89" w:author="Todd Tilley" w:date="2025-09-23T14:26:00Z" w16du:dateUtc="2025-09-23T18:26:00Z">
        <w:r w:rsidRPr="00A65D54">
          <w:rPr>
            <w:rFonts w:ascii="MarkForMCNrw Light" w:hAnsi="MarkForMCNrw Light"/>
            <w:color w:val="141413"/>
            <w:sz w:val="22"/>
            <w:szCs w:val="22"/>
            <w:shd w:val="clear" w:color="auto" w:fill="FFFFFF"/>
            <w:rPrChange w:id="90" w:author="Todd Tilley" w:date="2025-09-23T14:27:00Z" w16du:dateUtc="2025-09-23T18:27:00Z">
              <w:rPr>
                <w:rFonts w:ascii="markReg" w:hAnsi="markReg"/>
                <w:color w:val="141413"/>
                <w:sz w:val="30"/>
                <w:szCs w:val="30"/>
                <w:shd w:val="clear" w:color="auto" w:fill="FFFFFF"/>
              </w:rPr>
            </w:rPrChange>
          </w:rPr>
          <w:t>Since launching the Center in 2014, Shamina has harnessed the power of Mastercard’s data, technology, capital, and expertise to advance inclusive and sustainable growth around the world. Under her leadership, Mastercard was named to Fast Company's 2024 Most Innovative Companies list for its Mastercard Center for Inclusive Growth, recognized in the Corporate Social Responsibility category. Her leadership has also been recognized by American Banker and the Financial Times for driving systemic change through bold leadership and innovation.</w:t>
        </w:r>
      </w:ins>
      <w:ins w:id="91" w:author="Lia Mausolf" w:date="2025-04-21T16:26:00Z" w16du:dateUtc="2025-04-21T20:26:00Z">
        <w:del w:id="92" w:author="Todd Tilley" w:date="2025-09-23T14:26:00Z" w16du:dateUtc="2025-09-23T18:26:00Z">
          <w:r w:rsidR="00337F3B" w:rsidRPr="00A65D54" w:rsidDel="001A4F22">
            <w:rPr>
              <w:rFonts w:ascii="MarkForMCNrw Light" w:hAnsi="MarkForMCNrw Light"/>
              <w:sz w:val="22"/>
              <w:szCs w:val="22"/>
              <w:rPrChange w:id="93" w:author="Todd Tilley" w:date="2025-09-23T14:27:00Z" w16du:dateUtc="2025-09-23T18:27:00Z">
                <w:rPr>
                  <w:color w:val="000000"/>
                </w:rPr>
              </w:rPrChange>
            </w:rPr>
            <w:delText>Since launching the Center in 2014, Shamina has harnessed the power of Mastercard’s data, technology, capital, and expertise to advance inclusive and sustainable growth around the world. Under her leadership, the Center was named one of</w:delText>
          </w:r>
          <w:r w:rsidR="00337F3B" w:rsidRPr="00A65D54" w:rsidDel="001A4F22">
            <w:rPr>
              <w:rFonts w:ascii="MarkForMCNrw Light" w:hAnsi="MarkForMCNrw Light"/>
              <w:sz w:val="22"/>
              <w:szCs w:val="22"/>
              <w:rPrChange w:id="94" w:author="Todd Tilley" w:date="2025-09-23T14:27:00Z" w16du:dateUtc="2025-09-23T18:27:00Z">
                <w:rPr>
                  <w:rStyle w:val="apple-converted-space"/>
                  <w:color w:val="000000"/>
                </w:rPr>
              </w:rPrChange>
            </w:rPr>
            <w:delText> </w:delText>
          </w:r>
          <w:r w:rsidR="00337F3B" w:rsidRPr="00A65D54" w:rsidDel="001A4F22">
            <w:rPr>
              <w:rFonts w:ascii="MarkForMCNrw Light" w:hAnsi="MarkForMCNrw Light"/>
              <w:sz w:val="22"/>
              <w:szCs w:val="22"/>
              <w:rPrChange w:id="95" w:author="Todd Tilley" w:date="2025-09-23T14:27:00Z" w16du:dateUtc="2025-09-23T18:27:00Z">
                <w:rPr>
                  <w:rStyle w:val="Emphasis"/>
                  <w:color w:val="000000"/>
                </w:rPr>
              </w:rPrChange>
            </w:rPr>
            <w:delText>Fast Company</w:delText>
          </w:r>
          <w:r w:rsidR="00337F3B" w:rsidRPr="00A65D54" w:rsidDel="001A4F22">
            <w:rPr>
              <w:rFonts w:ascii="MarkForMCNrw Light" w:hAnsi="MarkForMCNrw Light"/>
              <w:sz w:val="22"/>
              <w:szCs w:val="22"/>
              <w:rPrChange w:id="96" w:author="Todd Tilley" w:date="2025-09-23T14:27:00Z" w16du:dateUtc="2025-09-23T18:27:00Z">
                <w:rPr>
                  <w:color w:val="000000"/>
                </w:rPr>
              </w:rPrChange>
            </w:rPr>
            <w:delText>’s Most Innovative Companies of 2024. Her work has also been recognized by</w:delText>
          </w:r>
          <w:r w:rsidR="00337F3B" w:rsidRPr="00A65D54" w:rsidDel="001A4F22">
            <w:rPr>
              <w:rFonts w:ascii="MarkForMCNrw Light" w:hAnsi="MarkForMCNrw Light"/>
              <w:sz w:val="22"/>
              <w:szCs w:val="22"/>
              <w:rPrChange w:id="97" w:author="Todd Tilley" w:date="2025-09-23T14:27:00Z" w16du:dateUtc="2025-09-23T18:27:00Z">
                <w:rPr>
                  <w:rStyle w:val="apple-converted-space"/>
                  <w:color w:val="000000"/>
                </w:rPr>
              </w:rPrChange>
            </w:rPr>
            <w:delText> </w:delText>
          </w:r>
          <w:r w:rsidR="00337F3B" w:rsidRPr="00A65D54" w:rsidDel="001A4F22">
            <w:rPr>
              <w:rFonts w:ascii="MarkForMCNrw Light" w:hAnsi="MarkForMCNrw Light"/>
              <w:sz w:val="22"/>
              <w:szCs w:val="22"/>
              <w:rPrChange w:id="98" w:author="Todd Tilley" w:date="2025-09-23T14:27:00Z" w16du:dateUtc="2025-09-23T18:27:00Z">
                <w:rPr>
                  <w:rStyle w:val="Emphasis"/>
                  <w:color w:val="000000"/>
                </w:rPr>
              </w:rPrChange>
            </w:rPr>
            <w:delText>American Banker</w:delText>
          </w:r>
          <w:r w:rsidR="00337F3B" w:rsidRPr="00A65D54" w:rsidDel="001A4F22">
            <w:rPr>
              <w:rFonts w:ascii="MarkForMCNrw Light" w:hAnsi="MarkForMCNrw Light"/>
              <w:sz w:val="22"/>
              <w:szCs w:val="22"/>
              <w:rPrChange w:id="99" w:author="Todd Tilley" w:date="2025-09-23T14:27:00Z" w16du:dateUtc="2025-09-23T18:27:00Z">
                <w:rPr>
                  <w:rStyle w:val="apple-converted-space"/>
                  <w:color w:val="000000"/>
                </w:rPr>
              </w:rPrChange>
            </w:rPr>
            <w:delText> </w:delText>
          </w:r>
          <w:r w:rsidR="00337F3B" w:rsidRPr="00A65D54" w:rsidDel="001A4F22">
            <w:rPr>
              <w:rFonts w:ascii="MarkForMCNrw Light" w:hAnsi="MarkForMCNrw Light"/>
              <w:sz w:val="22"/>
              <w:szCs w:val="22"/>
              <w:rPrChange w:id="100" w:author="Todd Tilley" w:date="2025-09-23T14:27:00Z" w16du:dateUtc="2025-09-23T18:27:00Z">
                <w:rPr>
                  <w:color w:val="000000"/>
                </w:rPr>
              </w:rPrChange>
            </w:rPr>
            <w:delText>and the</w:delText>
          </w:r>
          <w:r w:rsidR="00337F3B" w:rsidRPr="00A65D54" w:rsidDel="001A4F22">
            <w:rPr>
              <w:rFonts w:ascii="MarkForMCNrw Light" w:hAnsi="MarkForMCNrw Light"/>
              <w:sz w:val="22"/>
              <w:szCs w:val="22"/>
              <w:rPrChange w:id="101" w:author="Todd Tilley" w:date="2025-09-23T14:27:00Z" w16du:dateUtc="2025-09-23T18:27:00Z">
                <w:rPr>
                  <w:rStyle w:val="apple-converted-space"/>
                  <w:color w:val="000000"/>
                </w:rPr>
              </w:rPrChange>
            </w:rPr>
            <w:delText> </w:delText>
          </w:r>
          <w:r w:rsidR="00337F3B" w:rsidRPr="00A65D54" w:rsidDel="001A4F22">
            <w:rPr>
              <w:rFonts w:ascii="MarkForMCNrw Light" w:hAnsi="MarkForMCNrw Light"/>
              <w:sz w:val="22"/>
              <w:szCs w:val="22"/>
              <w:rPrChange w:id="102" w:author="Todd Tilley" w:date="2025-09-23T14:27:00Z" w16du:dateUtc="2025-09-23T18:27:00Z">
                <w:rPr>
                  <w:rStyle w:val="Emphasis"/>
                  <w:color w:val="000000"/>
                </w:rPr>
              </w:rPrChange>
            </w:rPr>
            <w:delText>Financial Times</w:delText>
          </w:r>
          <w:r w:rsidR="00337F3B" w:rsidRPr="00A65D54" w:rsidDel="001A4F22">
            <w:rPr>
              <w:rFonts w:ascii="MarkForMCNrw Light" w:hAnsi="MarkForMCNrw Light"/>
              <w:sz w:val="22"/>
              <w:szCs w:val="22"/>
              <w:rPrChange w:id="103" w:author="Todd Tilley" w:date="2025-09-23T14:27:00Z" w16du:dateUtc="2025-09-23T18:27:00Z">
                <w:rPr>
                  <w:rStyle w:val="apple-converted-space"/>
                  <w:color w:val="000000"/>
                </w:rPr>
              </w:rPrChange>
            </w:rPr>
            <w:delText> </w:delText>
          </w:r>
          <w:r w:rsidR="00337F3B" w:rsidRPr="00A65D54" w:rsidDel="001A4F22">
            <w:rPr>
              <w:rFonts w:ascii="MarkForMCNrw Light" w:hAnsi="MarkForMCNrw Light"/>
              <w:sz w:val="22"/>
              <w:szCs w:val="22"/>
              <w:rPrChange w:id="104" w:author="Todd Tilley" w:date="2025-09-23T14:27:00Z" w16du:dateUtc="2025-09-23T18:27:00Z">
                <w:rPr>
                  <w:color w:val="000000"/>
                </w:rPr>
              </w:rPrChange>
            </w:rPr>
            <w:delText>for driving systemic change through bold leadership and innovation.</w:delText>
          </w:r>
        </w:del>
      </w:ins>
    </w:p>
    <w:p w14:paraId="313525CD" w14:textId="77777777" w:rsidR="00497D50" w:rsidRPr="00497D50" w:rsidRDefault="00497D50" w:rsidP="00337F3B">
      <w:pPr>
        <w:spacing w:before="100" w:beforeAutospacing="1" w:after="100" w:afterAutospacing="1"/>
        <w:rPr>
          <w:ins w:id="105" w:author="Todd Tilley" w:date="2025-09-23T14:26:00Z" w16du:dateUtc="2025-09-23T18:26:00Z"/>
          <w:rFonts w:ascii="MarkForMC Nrw O" w:hAnsi="MarkForMC Nrw O"/>
          <w:sz w:val="22"/>
          <w:szCs w:val="22"/>
          <w:rPrChange w:id="106" w:author="Todd Tilley" w:date="2025-09-23T14:27:00Z" w16du:dateUtc="2025-09-23T18:27:00Z">
            <w:rPr>
              <w:ins w:id="107" w:author="Todd Tilley" w:date="2025-09-23T14:26:00Z" w16du:dateUtc="2025-09-23T18:26:00Z"/>
              <w:color w:val="000000"/>
            </w:rPr>
          </w:rPrChange>
        </w:rPr>
      </w:pPr>
    </w:p>
    <w:p w14:paraId="30D1D64E" w14:textId="77777777" w:rsidR="00337F3B" w:rsidRPr="00337F3B" w:rsidRDefault="00337F3B" w:rsidP="00337F3B">
      <w:pPr>
        <w:spacing w:before="100" w:beforeAutospacing="1" w:after="100" w:afterAutospacing="1"/>
        <w:rPr>
          <w:ins w:id="108" w:author="Lia Mausolf" w:date="2025-04-21T16:26:00Z" w16du:dateUtc="2025-04-21T20:26:00Z"/>
          <w:rFonts w:ascii="MarkForMC Nrw O" w:hAnsi="MarkForMC Nrw O"/>
          <w:sz w:val="22"/>
          <w:szCs w:val="22"/>
          <w:rPrChange w:id="109" w:author="Lia Mausolf" w:date="2025-04-21T16:26:00Z" w16du:dateUtc="2025-04-21T20:26:00Z">
            <w:rPr>
              <w:ins w:id="110" w:author="Lia Mausolf" w:date="2025-04-21T16:26:00Z" w16du:dateUtc="2025-04-21T20:26:00Z"/>
              <w:color w:val="000000"/>
            </w:rPr>
          </w:rPrChange>
        </w:rPr>
      </w:pPr>
      <w:proofErr w:type="spellStart"/>
      <w:ins w:id="111" w:author="Lia Mausolf" w:date="2025-04-21T16:26:00Z" w16du:dateUtc="2025-04-21T20:26:00Z">
        <w:r w:rsidRPr="00337F3B">
          <w:rPr>
            <w:rFonts w:ascii="MarkForMC Nrw O" w:hAnsi="MarkForMC Nrw O"/>
            <w:sz w:val="22"/>
            <w:szCs w:val="22"/>
            <w:rPrChange w:id="112" w:author="Lia Mausolf" w:date="2025-04-21T16:26:00Z" w16du:dateUtc="2025-04-21T20:26:00Z">
              <w:rPr>
                <w:color w:val="000000"/>
              </w:rPr>
            </w:rPrChange>
          </w:rPr>
          <w:t>A</w:t>
        </w:r>
        <w:proofErr w:type="spellEnd"/>
        <w:r w:rsidRPr="00337F3B">
          <w:rPr>
            <w:rFonts w:ascii="MarkForMC Nrw O" w:hAnsi="MarkForMC Nrw O"/>
            <w:sz w:val="22"/>
            <w:szCs w:val="22"/>
            <w:rPrChange w:id="113" w:author="Lia Mausolf" w:date="2025-04-21T16:26:00Z" w16du:dateUtc="2025-04-21T20:26:00Z">
              <w:rPr>
                <w:color w:val="000000"/>
              </w:rPr>
            </w:rPrChange>
          </w:rPr>
          <w:t xml:space="preserve"> lifelong public servant, Shamina has held senior roles in the White House and the U.S. House of Representatives. She is a Henry Crown Fellow of the Aspen Institute, a Presidential Leadership Scholar, and an alumna of the World Economic Forum’s Global Leadership Fellows Program.</w:t>
        </w:r>
      </w:ins>
    </w:p>
    <w:p w14:paraId="7D173630" w14:textId="620470D9" w:rsidR="00337F3B" w:rsidRPr="00337F3B" w:rsidRDefault="00337F3B" w:rsidP="00337F3B">
      <w:pPr>
        <w:spacing w:before="100" w:beforeAutospacing="1" w:after="100" w:afterAutospacing="1"/>
        <w:rPr>
          <w:ins w:id="114" w:author="Lia Mausolf" w:date="2025-04-21T16:26:00Z" w16du:dateUtc="2025-04-21T20:26:00Z"/>
          <w:rFonts w:ascii="MarkForMC Nrw O" w:hAnsi="MarkForMC Nrw O"/>
          <w:sz w:val="22"/>
          <w:szCs w:val="22"/>
          <w:rPrChange w:id="115" w:author="Lia Mausolf" w:date="2025-04-21T16:26:00Z" w16du:dateUtc="2025-04-21T20:26:00Z">
            <w:rPr>
              <w:ins w:id="116" w:author="Lia Mausolf" w:date="2025-04-21T16:26:00Z" w16du:dateUtc="2025-04-21T20:26:00Z"/>
              <w:color w:val="000000"/>
            </w:rPr>
          </w:rPrChange>
        </w:rPr>
      </w:pPr>
      <w:ins w:id="117" w:author="Lia Mausolf" w:date="2025-04-21T16:26:00Z" w16du:dateUtc="2025-04-21T20:26:00Z">
        <w:r w:rsidRPr="0FD4F1D2">
          <w:rPr>
            <w:rFonts w:ascii="MarkForMC Nrw O" w:hAnsi="MarkForMC Nrw O"/>
            <w:sz w:val="22"/>
            <w:szCs w:val="22"/>
          </w:rPr>
          <w:t xml:space="preserve">Currently, Shamina </w:t>
        </w:r>
        <w:r w:rsidRPr="00337F3B">
          <w:rPr>
            <w:rFonts w:ascii="MarkForMC Nrw O" w:hAnsi="MarkForMC Nrw O"/>
            <w:sz w:val="22"/>
            <w:szCs w:val="22"/>
            <w:rPrChange w:id="118" w:author="Lia Mausolf" w:date="2025-04-21T16:26:00Z" w16du:dateUtc="2025-04-21T20:26:00Z">
              <w:rPr>
                <w:color w:val="000000"/>
              </w:rPr>
            </w:rPrChange>
          </w:rPr>
          <w:t>serves on the boards of The Asian American Foundation (TAAF) and data.org, and on the advisory boards of Okta for Good, the Aspen Institute’s Civil Society Fellowship, and the CGAP Financial Inclusion Initiative.</w:t>
        </w:r>
      </w:ins>
    </w:p>
    <w:p w14:paraId="7E86D70E" w14:textId="77777777" w:rsidR="00337F3B" w:rsidRPr="00337F3B" w:rsidRDefault="00337F3B" w:rsidP="00337F3B">
      <w:pPr>
        <w:spacing w:before="100" w:beforeAutospacing="1" w:after="100" w:afterAutospacing="1"/>
        <w:rPr>
          <w:ins w:id="119" w:author="Lia Mausolf" w:date="2025-04-21T16:26:00Z" w16du:dateUtc="2025-04-21T20:26:00Z"/>
          <w:rFonts w:ascii="MarkForMC Nrw O" w:hAnsi="MarkForMC Nrw O"/>
          <w:sz w:val="22"/>
          <w:szCs w:val="22"/>
          <w:rPrChange w:id="120" w:author="Lia Mausolf" w:date="2025-04-21T16:26:00Z" w16du:dateUtc="2025-04-21T20:26:00Z">
            <w:rPr>
              <w:ins w:id="121" w:author="Lia Mausolf" w:date="2025-04-21T16:26:00Z" w16du:dateUtc="2025-04-21T20:26:00Z"/>
              <w:color w:val="000000"/>
            </w:rPr>
          </w:rPrChange>
        </w:rPr>
      </w:pPr>
      <w:ins w:id="122" w:author="Lia Mausolf" w:date="2025-04-21T16:26:00Z" w16du:dateUtc="2025-04-21T20:26:00Z">
        <w:r w:rsidRPr="00337F3B">
          <w:rPr>
            <w:rFonts w:ascii="MarkForMC Nrw O" w:hAnsi="MarkForMC Nrw O"/>
            <w:sz w:val="22"/>
            <w:szCs w:val="22"/>
            <w:rPrChange w:id="123" w:author="Lia Mausolf" w:date="2025-04-21T16:26:00Z" w16du:dateUtc="2025-04-21T20:26:00Z">
              <w:rPr>
                <w:color w:val="000000"/>
              </w:rPr>
            </w:rPrChange>
          </w:rPr>
          <w:t>Shamina holds a Bachelor of Science from Old Dominion University and a Master of Public Affairs from the Lyndon B. Johnson School at the University of Texas at Austin. She has received Alumni of Distinction honors from both institutions and is a contributor to</w:t>
        </w:r>
        <w:r w:rsidRPr="00337F3B">
          <w:rPr>
            <w:rFonts w:ascii="MarkForMC Nrw O" w:hAnsi="MarkForMC Nrw O"/>
            <w:sz w:val="22"/>
            <w:szCs w:val="22"/>
            <w:rPrChange w:id="124" w:author="Lia Mausolf" w:date="2025-04-21T16:26:00Z" w16du:dateUtc="2025-04-21T20:26:00Z">
              <w:rPr>
                <w:rStyle w:val="apple-converted-space"/>
                <w:color w:val="000000"/>
              </w:rPr>
            </w:rPrChange>
          </w:rPr>
          <w:t> </w:t>
        </w:r>
        <w:r w:rsidRPr="00337F3B">
          <w:rPr>
            <w:rFonts w:ascii="MarkForMC Nrw O" w:hAnsi="MarkForMC Nrw O"/>
            <w:sz w:val="22"/>
            <w:szCs w:val="22"/>
            <w:rPrChange w:id="125" w:author="Lia Mausolf" w:date="2025-04-21T16:26:00Z" w16du:dateUtc="2025-04-21T20:26:00Z">
              <w:rPr>
                <w:rStyle w:val="Emphasis"/>
                <w:color w:val="000000"/>
              </w:rPr>
            </w:rPrChange>
          </w:rPr>
          <w:t>MIT Sloan Management Review</w:t>
        </w:r>
        <w:r w:rsidRPr="00337F3B">
          <w:rPr>
            <w:rFonts w:ascii="MarkForMC Nrw O" w:hAnsi="MarkForMC Nrw O"/>
            <w:sz w:val="22"/>
            <w:szCs w:val="22"/>
            <w:rPrChange w:id="126" w:author="Lia Mausolf" w:date="2025-04-21T16:26:00Z" w16du:dateUtc="2025-04-21T20:26:00Z">
              <w:rPr>
                <w:rStyle w:val="apple-converted-space"/>
                <w:color w:val="000000"/>
              </w:rPr>
            </w:rPrChange>
          </w:rPr>
          <w:t> </w:t>
        </w:r>
        <w:r w:rsidRPr="00337F3B">
          <w:rPr>
            <w:rFonts w:ascii="MarkForMC Nrw O" w:hAnsi="MarkForMC Nrw O"/>
            <w:sz w:val="22"/>
            <w:szCs w:val="22"/>
            <w:rPrChange w:id="127" w:author="Lia Mausolf" w:date="2025-04-21T16:26:00Z" w16du:dateUtc="2025-04-21T20:26:00Z">
              <w:rPr>
                <w:color w:val="000000"/>
              </w:rPr>
            </w:rPrChange>
          </w:rPr>
          <w:t>on the topic of responsible AI.</w:t>
        </w:r>
      </w:ins>
    </w:p>
    <w:p w14:paraId="1A6D99D4" w14:textId="77777777" w:rsidR="00337F3B" w:rsidRDefault="00337F3B" w:rsidP="0D902248">
      <w:pPr>
        <w:rPr>
          <w:rFonts w:ascii="MarkForMC Nrw O" w:hAnsi="MarkForMC Nrw O"/>
          <w:sz w:val="22"/>
          <w:szCs w:val="22"/>
        </w:rPr>
      </w:pPr>
    </w:p>
    <w:sectPr w:rsidR="00337F3B" w:rsidSect="00071E20">
      <w:headerReference w:type="default" r:id="rId10"/>
      <w:pgSz w:w="12240" w:h="15840"/>
      <w:pgMar w:top="1440" w:right="1080" w:bottom="63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2D397" w14:textId="77777777" w:rsidR="00C1534D" w:rsidRDefault="00C1534D" w:rsidP="00142BEC">
      <w:r>
        <w:separator/>
      </w:r>
    </w:p>
  </w:endnote>
  <w:endnote w:type="continuationSeparator" w:id="0">
    <w:p w14:paraId="7DA49321" w14:textId="77777777" w:rsidR="00C1534D" w:rsidRDefault="00C1534D" w:rsidP="00142BEC">
      <w:r>
        <w:continuationSeparator/>
      </w:r>
    </w:p>
  </w:endnote>
  <w:endnote w:type="continuationNotice" w:id="1">
    <w:p w14:paraId="6CD94ED7" w14:textId="77777777" w:rsidR="00C1534D" w:rsidRDefault="00C153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rk Offc For MC">
    <w:panose1 w:val="020B0504020101010102"/>
    <w:charset w:val="00"/>
    <w:family w:val="swiss"/>
    <w:pitch w:val="variable"/>
    <w:sig w:usb0="A00000FF" w:usb1="5000FCFB"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kForMCNrw">
    <w:panose1 w:val="020B0506020201010104"/>
    <w:charset w:val="4D"/>
    <w:family w:val="swiss"/>
    <w:pitch w:val="variable"/>
    <w:sig w:usb0="A00000FF" w:usb1="5000E4FB" w:usb2="00000000" w:usb3="00000000" w:csb0="00000093" w:csb1="00000000"/>
  </w:font>
  <w:font w:name="Aptos">
    <w:panose1 w:val="020B0004020202020204"/>
    <w:charset w:val="00"/>
    <w:family w:val="swiss"/>
    <w:pitch w:val="variable"/>
    <w:sig w:usb0="20000287" w:usb1="00000003" w:usb2="00000000" w:usb3="00000000" w:csb0="0000019F" w:csb1="00000000"/>
  </w:font>
  <w:font w:name="MarkForMC Nrw O">
    <w:panose1 w:val="020B0506020201010104"/>
    <w:charset w:val="4D"/>
    <w:family w:val="swiss"/>
    <w:pitch w:val="variable"/>
    <w:sig w:usb0="A00000FF" w:usb1="5000E4FB" w:usb2="00000000" w:usb3="00000000" w:csb0="00000093" w:csb1="00000000"/>
  </w:font>
  <w:font w:name="MarkForMCNrw Light">
    <w:panose1 w:val="020B0506020201010104"/>
    <w:charset w:val="4D"/>
    <w:family w:val="swiss"/>
    <w:pitch w:val="variable"/>
    <w:sig w:usb0="A00000FF" w:usb1="5000E4FB" w:usb2="00000000" w:usb3="00000000" w:csb0="00000093" w:csb1="00000000"/>
  </w:font>
  <w:font w:name="markReg">
    <w:altName w:val="Cambria"/>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E4DE2" w14:textId="77777777" w:rsidR="00C1534D" w:rsidRDefault="00C1534D" w:rsidP="00142BEC">
      <w:r>
        <w:separator/>
      </w:r>
    </w:p>
  </w:footnote>
  <w:footnote w:type="continuationSeparator" w:id="0">
    <w:p w14:paraId="692F93A3" w14:textId="77777777" w:rsidR="00C1534D" w:rsidRDefault="00C1534D" w:rsidP="00142BEC">
      <w:r>
        <w:continuationSeparator/>
      </w:r>
    </w:p>
  </w:footnote>
  <w:footnote w:type="continuationNotice" w:id="1">
    <w:p w14:paraId="678B8CA3" w14:textId="77777777" w:rsidR="00C1534D" w:rsidRDefault="00C153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173BF" w14:textId="4B53BD55" w:rsidR="00142BEC" w:rsidRDefault="00142BEC" w:rsidP="00142BEC">
    <w:pPr>
      <w:pStyle w:val="Header"/>
      <w:jc w:val="right"/>
    </w:pPr>
    <w:r>
      <w:rPr>
        <w:noProof/>
      </w:rPr>
      <w:drawing>
        <wp:inline distT="0" distB="0" distL="0" distR="0" wp14:anchorId="0124568F" wp14:editId="7FA114A8">
          <wp:extent cx="647700" cy="45869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6739" cy="465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29349E"/>
    <w:multiLevelType w:val="hybridMultilevel"/>
    <w:tmpl w:val="ABD8E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15961463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dd Tilley">
    <w15:presenceInfo w15:providerId="AD" w15:userId="S::Todd.Tilley@mastercard.com::4b474a6f-2692-4adc-b997-c17d5fc7c4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BEC"/>
    <w:rsid w:val="0000121E"/>
    <w:rsid w:val="00001900"/>
    <w:rsid w:val="0002194E"/>
    <w:rsid w:val="0002401A"/>
    <w:rsid w:val="0005636D"/>
    <w:rsid w:val="00057E07"/>
    <w:rsid w:val="00060786"/>
    <w:rsid w:val="00061520"/>
    <w:rsid w:val="00063640"/>
    <w:rsid w:val="000636FD"/>
    <w:rsid w:val="00063A7D"/>
    <w:rsid w:val="0006503A"/>
    <w:rsid w:val="00071E20"/>
    <w:rsid w:val="00071ED5"/>
    <w:rsid w:val="0007562B"/>
    <w:rsid w:val="00077247"/>
    <w:rsid w:val="0008262C"/>
    <w:rsid w:val="0008277C"/>
    <w:rsid w:val="00085728"/>
    <w:rsid w:val="0008625A"/>
    <w:rsid w:val="00093CFC"/>
    <w:rsid w:val="000C2D52"/>
    <w:rsid w:val="000D4960"/>
    <w:rsid w:val="000E08C3"/>
    <w:rsid w:val="000E3513"/>
    <w:rsid w:val="000E3FDA"/>
    <w:rsid w:val="000E775D"/>
    <w:rsid w:val="00103056"/>
    <w:rsid w:val="00106DEF"/>
    <w:rsid w:val="00120E4D"/>
    <w:rsid w:val="0012348F"/>
    <w:rsid w:val="00123DB8"/>
    <w:rsid w:val="00135EAA"/>
    <w:rsid w:val="00142BEC"/>
    <w:rsid w:val="00151D82"/>
    <w:rsid w:val="00153BC0"/>
    <w:rsid w:val="00157809"/>
    <w:rsid w:val="0016070C"/>
    <w:rsid w:val="00177C44"/>
    <w:rsid w:val="00180C31"/>
    <w:rsid w:val="001815D9"/>
    <w:rsid w:val="00181633"/>
    <w:rsid w:val="00182552"/>
    <w:rsid w:val="00185C6F"/>
    <w:rsid w:val="00190B42"/>
    <w:rsid w:val="00193412"/>
    <w:rsid w:val="00193881"/>
    <w:rsid w:val="001A4E34"/>
    <w:rsid w:val="001A4F22"/>
    <w:rsid w:val="001A5579"/>
    <w:rsid w:val="001A5ACC"/>
    <w:rsid w:val="001A790C"/>
    <w:rsid w:val="001B3572"/>
    <w:rsid w:val="001C10C7"/>
    <w:rsid w:val="001C21CD"/>
    <w:rsid w:val="001C2CAE"/>
    <w:rsid w:val="001C47CD"/>
    <w:rsid w:val="001D5B38"/>
    <w:rsid w:val="001E0247"/>
    <w:rsid w:val="001E2ABE"/>
    <w:rsid w:val="001E2F10"/>
    <w:rsid w:val="001E30C5"/>
    <w:rsid w:val="001E401E"/>
    <w:rsid w:val="001F5721"/>
    <w:rsid w:val="00200279"/>
    <w:rsid w:val="00202B0E"/>
    <w:rsid w:val="002073DA"/>
    <w:rsid w:val="002101DD"/>
    <w:rsid w:val="0023264A"/>
    <w:rsid w:val="00246C93"/>
    <w:rsid w:val="0025493A"/>
    <w:rsid w:val="00262483"/>
    <w:rsid w:val="00262C29"/>
    <w:rsid w:val="002664B3"/>
    <w:rsid w:val="0027302B"/>
    <w:rsid w:val="00273107"/>
    <w:rsid w:val="002776A5"/>
    <w:rsid w:val="0028115C"/>
    <w:rsid w:val="002A21F8"/>
    <w:rsid w:val="002B7192"/>
    <w:rsid w:val="002C0FE2"/>
    <w:rsid w:val="002D4A36"/>
    <w:rsid w:val="002D62EE"/>
    <w:rsid w:val="002E3FE9"/>
    <w:rsid w:val="002F491E"/>
    <w:rsid w:val="003005B7"/>
    <w:rsid w:val="00301153"/>
    <w:rsid w:val="00304EE1"/>
    <w:rsid w:val="00306462"/>
    <w:rsid w:val="0031709E"/>
    <w:rsid w:val="00325E37"/>
    <w:rsid w:val="00337D2B"/>
    <w:rsid w:val="00337F3B"/>
    <w:rsid w:val="00354905"/>
    <w:rsid w:val="00364BA6"/>
    <w:rsid w:val="00370561"/>
    <w:rsid w:val="0039035C"/>
    <w:rsid w:val="00390943"/>
    <w:rsid w:val="003A092B"/>
    <w:rsid w:val="003A2DF7"/>
    <w:rsid w:val="003B4992"/>
    <w:rsid w:val="003C1AEF"/>
    <w:rsid w:val="003E030C"/>
    <w:rsid w:val="003E7DFD"/>
    <w:rsid w:val="00400B04"/>
    <w:rsid w:val="00415FE5"/>
    <w:rsid w:val="00417934"/>
    <w:rsid w:val="00430442"/>
    <w:rsid w:val="0045023B"/>
    <w:rsid w:val="00462C72"/>
    <w:rsid w:val="00484766"/>
    <w:rsid w:val="00490C6E"/>
    <w:rsid w:val="00491552"/>
    <w:rsid w:val="00496D6C"/>
    <w:rsid w:val="00497D50"/>
    <w:rsid w:val="004B327C"/>
    <w:rsid w:val="004B7148"/>
    <w:rsid w:val="004B7F0E"/>
    <w:rsid w:val="004C1E6E"/>
    <w:rsid w:val="004D5277"/>
    <w:rsid w:val="004E0FCD"/>
    <w:rsid w:val="004E1FEB"/>
    <w:rsid w:val="004E430C"/>
    <w:rsid w:val="0051416E"/>
    <w:rsid w:val="005643ED"/>
    <w:rsid w:val="00573058"/>
    <w:rsid w:val="00586D32"/>
    <w:rsid w:val="00591A23"/>
    <w:rsid w:val="005A20D2"/>
    <w:rsid w:val="005B162F"/>
    <w:rsid w:val="005B1664"/>
    <w:rsid w:val="005B1671"/>
    <w:rsid w:val="005B5465"/>
    <w:rsid w:val="005D0D6C"/>
    <w:rsid w:val="005D28F1"/>
    <w:rsid w:val="005E2411"/>
    <w:rsid w:val="005E3A2A"/>
    <w:rsid w:val="005F6A2A"/>
    <w:rsid w:val="005F6AF4"/>
    <w:rsid w:val="00615861"/>
    <w:rsid w:val="0061738C"/>
    <w:rsid w:val="00622D62"/>
    <w:rsid w:val="0062393D"/>
    <w:rsid w:val="00631423"/>
    <w:rsid w:val="00645E48"/>
    <w:rsid w:val="00652C47"/>
    <w:rsid w:val="006716FE"/>
    <w:rsid w:val="006730B4"/>
    <w:rsid w:val="00673213"/>
    <w:rsid w:val="00693827"/>
    <w:rsid w:val="00696255"/>
    <w:rsid w:val="006A12AF"/>
    <w:rsid w:val="006A196A"/>
    <w:rsid w:val="006A289E"/>
    <w:rsid w:val="006B62DC"/>
    <w:rsid w:val="006C67FB"/>
    <w:rsid w:val="006E4BC2"/>
    <w:rsid w:val="0070288E"/>
    <w:rsid w:val="00713CC4"/>
    <w:rsid w:val="00723AAF"/>
    <w:rsid w:val="007332F7"/>
    <w:rsid w:val="0073586E"/>
    <w:rsid w:val="007373E0"/>
    <w:rsid w:val="00750A43"/>
    <w:rsid w:val="00753ECA"/>
    <w:rsid w:val="00760873"/>
    <w:rsid w:val="0076407A"/>
    <w:rsid w:val="00791F14"/>
    <w:rsid w:val="00792BE2"/>
    <w:rsid w:val="007A29F5"/>
    <w:rsid w:val="007A4322"/>
    <w:rsid w:val="007A51C7"/>
    <w:rsid w:val="007B2480"/>
    <w:rsid w:val="007D299B"/>
    <w:rsid w:val="007D43FB"/>
    <w:rsid w:val="007D5A2E"/>
    <w:rsid w:val="007E2DCA"/>
    <w:rsid w:val="007F5911"/>
    <w:rsid w:val="00802358"/>
    <w:rsid w:val="00807A54"/>
    <w:rsid w:val="00832BEF"/>
    <w:rsid w:val="00843738"/>
    <w:rsid w:val="00856778"/>
    <w:rsid w:val="00873BBF"/>
    <w:rsid w:val="00883DB6"/>
    <w:rsid w:val="008941BD"/>
    <w:rsid w:val="008A2BED"/>
    <w:rsid w:val="008A789B"/>
    <w:rsid w:val="008B3AA2"/>
    <w:rsid w:val="008B6E20"/>
    <w:rsid w:val="008C12D5"/>
    <w:rsid w:val="008D5BBB"/>
    <w:rsid w:val="008E310B"/>
    <w:rsid w:val="008E40D6"/>
    <w:rsid w:val="008E57FC"/>
    <w:rsid w:val="008F1E54"/>
    <w:rsid w:val="009054C0"/>
    <w:rsid w:val="00905C33"/>
    <w:rsid w:val="009157E1"/>
    <w:rsid w:val="0091785C"/>
    <w:rsid w:val="009235B1"/>
    <w:rsid w:val="009236F1"/>
    <w:rsid w:val="0093074B"/>
    <w:rsid w:val="00931FBD"/>
    <w:rsid w:val="009354B5"/>
    <w:rsid w:val="00941969"/>
    <w:rsid w:val="009533CC"/>
    <w:rsid w:val="0095698B"/>
    <w:rsid w:val="0097626B"/>
    <w:rsid w:val="009A20B4"/>
    <w:rsid w:val="009A2A80"/>
    <w:rsid w:val="009A45BE"/>
    <w:rsid w:val="009B211A"/>
    <w:rsid w:val="009B3863"/>
    <w:rsid w:val="009C6602"/>
    <w:rsid w:val="009C69D8"/>
    <w:rsid w:val="009C7F28"/>
    <w:rsid w:val="009E5CC5"/>
    <w:rsid w:val="009F3A80"/>
    <w:rsid w:val="00A00AB4"/>
    <w:rsid w:val="00A0528F"/>
    <w:rsid w:val="00A1161E"/>
    <w:rsid w:val="00A160EC"/>
    <w:rsid w:val="00A23FF2"/>
    <w:rsid w:val="00A26372"/>
    <w:rsid w:val="00A47D34"/>
    <w:rsid w:val="00A60BBB"/>
    <w:rsid w:val="00A6580F"/>
    <w:rsid w:val="00A65D54"/>
    <w:rsid w:val="00A70845"/>
    <w:rsid w:val="00A73C5B"/>
    <w:rsid w:val="00A96910"/>
    <w:rsid w:val="00AB4FA9"/>
    <w:rsid w:val="00AD49F0"/>
    <w:rsid w:val="00AD4C65"/>
    <w:rsid w:val="00AD5574"/>
    <w:rsid w:val="00AD777A"/>
    <w:rsid w:val="00AE2117"/>
    <w:rsid w:val="00B018AD"/>
    <w:rsid w:val="00B11E4A"/>
    <w:rsid w:val="00B20FD1"/>
    <w:rsid w:val="00B277FA"/>
    <w:rsid w:val="00B31A82"/>
    <w:rsid w:val="00B37024"/>
    <w:rsid w:val="00B51957"/>
    <w:rsid w:val="00B53766"/>
    <w:rsid w:val="00B56DB2"/>
    <w:rsid w:val="00B623B5"/>
    <w:rsid w:val="00B76ABC"/>
    <w:rsid w:val="00B836D2"/>
    <w:rsid w:val="00BA036C"/>
    <w:rsid w:val="00BA07E7"/>
    <w:rsid w:val="00BA0D10"/>
    <w:rsid w:val="00BA0DCB"/>
    <w:rsid w:val="00BB0ABD"/>
    <w:rsid w:val="00BB1318"/>
    <w:rsid w:val="00BB7D6B"/>
    <w:rsid w:val="00BC21FB"/>
    <w:rsid w:val="00BC331D"/>
    <w:rsid w:val="00BC387B"/>
    <w:rsid w:val="00BC7438"/>
    <w:rsid w:val="00BD119D"/>
    <w:rsid w:val="00BD76DF"/>
    <w:rsid w:val="00BF0122"/>
    <w:rsid w:val="00BF1883"/>
    <w:rsid w:val="00C0464C"/>
    <w:rsid w:val="00C04B02"/>
    <w:rsid w:val="00C069CC"/>
    <w:rsid w:val="00C1400E"/>
    <w:rsid w:val="00C1534D"/>
    <w:rsid w:val="00C20645"/>
    <w:rsid w:val="00C214C6"/>
    <w:rsid w:val="00C23E4E"/>
    <w:rsid w:val="00C3183F"/>
    <w:rsid w:val="00C324F7"/>
    <w:rsid w:val="00C37776"/>
    <w:rsid w:val="00C40DEC"/>
    <w:rsid w:val="00C4282C"/>
    <w:rsid w:val="00C45DF5"/>
    <w:rsid w:val="00C47ED8"/>
    <w:rsid w:val="00C50B66"/>
    <w:rsid w:val="00C560D2"/>
    <w:rsid w:val="00C6032E"/>
    <w:rsid w:val="00C6112F"/>
    <w:rsid w:val="00C612FE"/>
    <w:rsid w:val="00C7032B"/>
    <w:rsid w:val="00C7514B"/>
    <w:rsid w:val="00C83039"/>
    <w:rsid w:val="00CA77F8"/>
    <w:rsid w:val="00CB5EE4"/>
    <w:rsid w:val="00CC4FF1"/>
    <w:rsid w:val="00CC5E55"/>
    <w:rsid w:val="00CC686F"/>
    <w:rsid w:val="00CD37DE"/>
    <w:rsid w:val="00CD5798"/>
    <w:rsid w:val="00CE0DB5"/>
    <w:rsid w:val="00CF2309"/>
    <w:rsid w:val="00CF398F"/>
    <w:rsid w:val="00CF4BC5"/>
    <w:rsid w:val="00CF4DBB"/>
    <w:rsid w:val="00CF59DB"/>
    <w:rsid w:val="00D039AD"/>
    <w:rsid w:val="00D063A6"/>
    <w:rsid w:val="00D21097"/>
    <w:rsid w:val="00D277BC"/>
    <w:rsid w:val="00D327C4"/>
    <w:rsid w:val="00D37CD2"/>
    <w:rsid w:val="00D648F5"/>
    <w:rsid w:val="00D710F9"/>
    <w:rsid w:val="00D80050"/>
    <w:rsid w:val="00D9329E"/>
    <w:rsid w:val="00DA3D2A"/>
    <w:rsid w:val="00DC36D0"/>
    <w:rsid w:val="00DD264D"/>
    <w:rsid w:val="00DD6EAA"/>
    <w:rsid w:val="00DE00AD"/>
    <w:rsid w:val="00DE1BC6"/>
    <w:rsid w:val="00DE5E57"/>
    <w:rsid w:val="00DF362D"/>
    <w:rsid w:val="00E0467B"/>
    <w:rsid w:val="00E076D4"/>
    <w:rsid w:val="00E105CA"/>
    <w:rsid w:val="00E21734"/>
    <w:rsid w:val="00E316D3"/>
    <w:rsid w:val="00E37CAA"/>
    <w:rsid w:val="00E518AB"/>
    <w:rsid w:val="00E70D68"/>
    <w:rsid w:val="00E80420"/>
    <w:rsid w:val="00E82121"/>
    <w:rsid w:val="00E915F6"/>
    <w:rsid w:val="00E947BB"/>
    <w:rsid w:val="00E96646"/>
    <w:rsid w:val="00E96DFC"/>
    <w:rsid w:val="00EB29B0"/>
    <w:rsid w:val="00EB2AAA"/>
    <w:rsid w:val="00EB4EF8"/>
    <w:rsid w:val="00EC00DA"/>
    <w:rsid w:val="00EC119E"/>
    <w:rsid w:val="00EC5F92"/>
    <w:rsid w:val="00ED18D4"/>
    <w:rsid w:val="00ED537D"/>
    <w:rsid w:val="00ED5482"/>
    <w:rsid w:val="00ED7BF4"/>
    <w:rsid w:val="00EE52B0"/>
    <w:rsid w:val="00F010B6"/>
    <w:rsid w:val="00F04F5C"/>
    <w:rsid w:val="00F20FD3"/>
    <w:rsid w:val="00F21531"/>
    <w:rsid w:val="00F221BC"/>
    <w:rsid w:val="00F221F2"/>
    <w:rsid w:val="00F23E62"/>
    <w:rsid w:val="00F35A87"/>
    <w:rsid w:val="00F4358A"/>
    <w:rsid w:val="00F4657C"/>
    <w:rsid w:val="00F64592"/>
    <w:rsid w:val="00F754E8"/>
    <w:rsid w:val="00F75806"/>
    <w:rsid w:val="00F8213F"/>
    <w:rsid w:val="00F830E9"/>
    <w:rsid w:val="00F84341"/>
    <w:rsid w:val="00F859F4"/>
    <w:rsid w:val="00FA52CE"/>
    <w:rsid w:val="00FA5404"/>
    <w:rsid w:val="00FB1955"/>
    <w:rsid w:val="00FB7E4B"/>
    <w:rsid w:val="00FC03C3"/>
    <w:rsid w:val="00FC0B54"/>
    <w:rsid w:val="00FC1A64"/>
    <w:rsid w:val="00FD292D"/>
    <w:rsid w:val="00FD6D67"/>
    <w:rsid w:val="00FE5F5F"/>
    <w:rsid w:val="00FE7D30"/>
    <w:rsid w:val="00FF4DF6"/>
    <w:rsid w:val="0487B312"/>
    <w:rsid w:val="05B46BC5"/>
    <w:rsid w:val="093395C4"/>
    <w:rsid w:val="0D902248"/>
    <w:rsid w:val="0FD4F1D2"/>
    <w:rsid w:val="1B26B2AA"/>
    <w:rsid w:val="32E5AF1F"/>
    <w:rsid w:val="3441FA65"/>
    <w:rsid w:val="3D451AE7"/>
    <w:rsid w:val="4F553159"/>
    <w:rsid w:val="501421D7"/>
    <w:rsid w:val="5338D3E1"/>
    <w:rsid w:val="5606A96B"/>
    <w:rsid w:val="5CC7F6D1"/>
    <w:rsid w:val="669A7382"/>
    <w:rsid w:val="706FAD96"/>
    <w:rsid w:val="70EC512E"/>
    <w:rsid w:val="71007F6F"/>
    <w:rsid w:val="71849877"/>
    <w:rsid w:val="75C0B823"/>
    <w:rsid w:val="7ECF3C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56DD9"/>
  <w15:chartTrackingRefBased/>
  <w15:docId w15:val="{B0047CA0-5BA7-4290-A2DC-0909B9E02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rk Offc For MC" w:eastAsiaTheme="minorHAnsi" w:hAnsi="Mark Offc For MC"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F3B"/>
    <w:rPr>
      <w:rFonts w:ascii="Times New Roman" w:eastAsia="Times New Roman" w:hAnsi="Times New Roman" w:cs="Times New Roman"/>
      <w:sz w:val="24"/>
      <w:szCs w:val="24"/>
    </w:rPr>
  </w:style>
  <w:style w:type="paragraph" w:styleId="Heading2">
    <w:name w:val="heading 2"/>
    <w:basedOn w:val="Normal"/>
    <w:link w:val="Heading2Char"/>
    <w:uiPriority w:val="9"/>
    <w:qFormat/>
    <w:rsid w:val="00B11E4A"/>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BEC"/>
    <w:pPr>
      <w:tabs>
        <w:tab w:val="center" w:pos="4680"/>
        <w:tab w:val="right" w:pos="9360"/>
      </w:tabs>
    </w:pPr>
    <w:rPr>
      <w:rFonts w:ascii="Mark Offc For MC" w:eastAsiaTheme="minorHAnsi" w:hAnsi="Mark Offc For MC" w:cstheme="minorBidi"/>
      <w:sz w:val="20"/>
      <w:szCs w:val="20"/>
    </w:rPr>
  </w:style>
  <w:style w:type="character" w:customStyle="1" w:styleId="HeaderChar">
    <w:name w:val="Header Char"/>
    <w:basedOn w:val="DefaultParagraphFont"/>
    <w:link w:val="Header"/>
    <w:uiPriority w:val="99"/>
    <w:rsid w:val="00142BEC"/>
  </w:style>
  <w:style w:type="paragraph" w:styleId="Footer">
    <w:name w:val="footer"/>
    <w:basedOn w:val="Normal"/>
    <w:link w:val="FooterChar"/>
    <w:uiPriority w:val="99"/>
    <w:unhideWhenUsed/>
    <w:rsid w:val="00142BEC"/>
    <w:pPr>
      <w:tabs>
        <w:tab w:val="center" w:pos="4680"/>
        <w:tab w:val="right" w:pos="9360"/>
      </w:tabs>
    </w:pPr>
    <w:rPr>
      <w:rFonts w:ascii="Mark Offc For MC" w:eastAsiaTheme="minorHAnsi" w:hAnsi="Mark Offc For MC" w:cstheme="minorBidi"/>
      <w:sz w:val="20"/>
      <w:szCs w:val="20"/>
    </w:rPr>
  </w:style>
  <w:style w:type="character" w:customStyle="1" w:styleId="FooterChar">
    <w:name w:val="Footer Char"/>
    <w:basedOn w:val="DefaultParagraphFont"/>
    <w:link w:val="Footer"/>
    <w:uiPriority w:val="99"/>
    <w:rsid w:val="00142BEC"/>
  </w:style>
  <w:style w:type="character" w:styleId="CommentReference">
    <w:name w:val="annotation reference"/>
    <w:basedOn w:val="DefaultParagraphFont"/>
    <w:uiPriority w:val="99"/>
    <w:semiHidden/>
    <w:unhideWhenUsed/>
    <w:rsid w:val="008D5BBB"/>
    <w:rPr>
      <w:sz w:val="16"/>
      <w:szCs w:val="16"/>
    </w:rPr>
  </w:style>
  <w:style w:type="paragraph" w:styleId="CommentText">
    <w:name w:val="annotation text"/>
    <w:basedOn w:val="Normal"/>
    <w:link w:val="CommentTextChar"/>
    <w:uiPriority w:val="99"/>
    <w:semiHidden/>
    <w:unhideWhenUsed/>
    <w:rsid w:val="008D5BBB"/>
    <w:rPr>
      <w:rFonts w:ascii="Mark Offc For MC" w:eastAsiaTheme="minorHAnsi" w:hAnsi="Mark Offc For MC" w:cstheme="minorBidi"/>
      <w:sz w:val="20"/>
      <w:szCs w:val="20"/>
    </w:rPr>
  </w:style>
  <w:style w:type="character" w:customStyle="1" w:styleId="CommentTextChar">
    <w:name w:val="Comment Text Char"/>
    <w:basedOn w:val="DefaultParagraphFont"/>
    <w:link w:val="CommentText"/>
    <w:uiPriority w:val="99"/>
    <w:semiHidden/>
    <w:rsid w:val="008D5BBB"/>
  </w:style>
  <w:style w:type="paragraph" w:styleId="CommentSubject">
    <w:name w:val="annotation subject"/>
    <w:basedOn w:val="CommentText"/>
    <w:next w:val="CommentText"/>
    <w:link w:val="CommentSubjectChar"/>
    <w:uiPriority w:val="99"/>
    <w:semiHidden/>
    <w:unhideWhenUsed/>
    <w:rsid w:val="008D5BBB"/>
    <w:rPr>
      <w:b/>
      <w:bCs/>
    </w:rPr>
  </w:style>
  <w:style w:type="character" w:customStyle="1" w:styleId="CommentSubjectChar">
    <w:name w:val="Comment Subject Char"/>
    <w:basedOn w:val="CommentTextChar"/>
    <w:link w:val="CommentSubject"/>
    <w:uiPriority w:val="99"/>
    <w:semiHidden/>
    <w:rsid w:val="008D5BBB"/>
    <w:rPr>
      <w:b/>
      <w:bCs/>
    </w:rPr>
  </w:style>
  <w:style w:type="paragraph" w:styleId="BalloonText">
    <w:name w:val="Balloon Text"/>
    <w:basedOn w:val="Normal"/>
    <w:link w:val="BalloonTextChar"/>
    <w:uiPriority w:val="99"/>
    <w:semiHidden/>
    <w:unhideWhenUsed/>
    <w:rsid w:val="008D5BBB"/>
    <w:rPr>
      <w:rFonts w:eastAsiaTheme="minorHAnsi"/>
      <w:sz w:val="18"/>
      <w:szCs w:val="18"/>
    </w:rPr>
  </w:style>
  <w:style w:type="character" w:customStyle="1" w:styleId="BalloonTextChar">
    <w:name w:val="Balloon Text Char"/>
    <w:basedOn w:val="DefaultParagraphFont"/>
    <w:link w:val="BalloonText"/>
    <w:uiPriority w:val="99"/>
    <w:semiHidden/>
    <w:rsid w:val="008D5BBB"/>
    <w:rPr>
      <w:rFonts w:ascii="Times New Roman" w:hAnsi="Times New Roman" w:cs="Times New Roman"/>
      <w:sz w:val="18"/>
      <w:szCs w:val="18"/>
    </w:rPr>
  </w:style>
  <w:style w:type="paragraph" w:customStyle="1" w:styleId="Default">
    <w:name w:val="Default"/>
    <w:rsid w:val="00873BBF"/>
    <w:pPr>
      <w:autoSpaceDE w:val="0"/>
      <w:autoSpaceDN w:val="0"/>
      <w:adjustRightInd w:val="0"/>
    </w:pPr>
    <w:rPr>
      <w:rFonts w:ascii="MarkForMCNrw" w:hAnsi="MarkForMCNrw" w:cs="MarkForMCNrw"/>
      <w:color w:val="000000"/>
      <w:sz w:val="24"/>
      <w:szCs w:val="24"/>
    </w:rPr>
  </w:style>
  <w:style w:type="paragraph" w:styleId="Revision">
    <w:name w:val="Revision"/>
    <w:hidden/>
    <w:uiPriority w:val="99"/>
    <w:semiHidden/>
    <w:rsid w:val="000E08C3"/>
  </w:style>
  <w:style w:type="character" w:styleId="Emphasis">
    <w:name w:val="Emphasis"/>
    <w:basedOn w:val="DefaultParagraphFont"/>
    <w:uiPriority w:val="20"/>
    <w:qFormat/>
    <w:rsid w:val="00A73C5B"/>
    <w:rPr>
      <w:i/>
      <w:iCs/>
    </w:rPr>
  </w:style>
  <w:style w:type="paragraph" w:styleId="ListParagraph">
    <w:name w:val="List Paragraph"/>
    <w:basedOn w:val="Normal"/>
    <w:uiPriority w:val="34"/>
    <w:qFormat/>
    <w:rsid w:val="001A4E34"/>
    <w:pPr>
      <w:ind w:left="720"/>
    </w:pPr>
    <w:rPr>
      <w:rFonts w:ascii="Aptos" w:eastAsiaTheme="minorHAnsi" w:hAnsi="Aptos" w:cs="Calibri"/>
      <w:sz w:val="22"/>
      <w:szCs w:val="22"/>
      <w14:ligatures w14:val="standardContextual"/>
    </w:rPr>
  </w:style>
  <w:style w:type="character" w:customStyle="1" w:styleId="Heading2Char">
    <w:name w:val="Heading 2 Char"/>
    <w:basedOn w:val="DefaultParagraphFont"/>
    <w:link w:val="Heading2"/>
    <w:uiPriority w:val="9"/>
    <w:rsid w:val="00B11E4A"/>
    <w:rPr>
      <w:rFonts w:ascii="Times New Roman" w:eastAsia="Times New Roman" w:hAnsi="Times New Roman" w:cs="Times New Roman"/>
      <w:b/>
      <w:bCs/>
      <w:sz w:val="36"/>
      <w:szCs w:val="36"/>
    </w:rPr>
  </w:style>
  <w:style w:type="character" w:customStyle="1" w:styleId="normaltextrun">
    <w:name w:val="normaltextrun"/>
    <w:basedOn w:val="DefaultParagraphFont"/>
    <w:rsid w:val="0039035C"/>
  </w:style>
  <w:style w:type="character" w:customStyle="1" w:styleId="outlook-search-highlight">
    <w:name w:val="outlook-search-highlight"/>
    <w:basedOn w:val="DefaultParagraphFont"/>
    <w:rsid w:val="002776A5"/>
  </w:style>
  <w:style w:type="character" w:customStyle="1" w:styleId="apple-converted-space">
    <w:name w:val="apple-converted-space"/>
    <w:basedOn w:val="DefaultParagraphFont"/>
    <w:rsid w:val="002776A5"/>
  </w:style>
  <w:style w:type="character" w:styleId="Strong">
    <w:name w:val="Strong"/>
    <w:basedOn w:val="DefaultParagraphFont"/>
    <w:uiPriority w:val="22"/>
    <w:qFormat/>
    <w:rsid w:val="00337F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709865">
      <w:bodyDiv w:val="1"/>
      <w:marLeft w:val="0"/>
      <w:marRight w:val="0"/>
      <w:marTop w:val="0"/>
      <w:marBottom w:val="0"/>
      <w:divBdr>
        <w:top w:val="none" w:sz="0" w:space="0" w:color="auto"/>
        <w:left w:val="none" w:sz="0" w:space="0" w:color="auto"/>
        <w:bottom w:val="none" w:sz="0" w:space="0" w:color="auto"/>
        <w:right w:val="none" w:sz="0" w:space="0" w:color="auto"/>
      </w:divBdr>
    </w:div>
    <w:div w:id="402266226">
      <w:bodyDiv w:val="1"/>
      <w:marLeft w:val="0"/>
      <w:marRight w:val="0"/>
      <w:marTop w:val="0"/>
      <w:marBottom w:val="0"/>
      <w:divBdr>
        <w:top w:val="none" w:sz="0" w:space="0" w:color="auto"/>
        <w:left w:val="none" w:sz="0" w:space="0" w:color="auto"/>
        <w:bottom w:val="none" w:sz="0" w:space="0" w:color="auto"/>
        <w:right w:val="none" w:sz="0" w:space="0" w:color="auto"/>
      </w:divBdr>
    </w:div>
    <w:div w:id="541598003">
      <w:bodyDiv w:val="1"/>
      <w:marLeft w:val="0"/>
      <w:marRight w:val="0"/>
      <w:marTop w:val="0"/>
      <w:marBottom w:val="0"/>
      <w:divBdr>
        <w:top w:val="none" w:sz="0" w:space="0" w:color="auto"/>
        <w:left w:val="none" w:sz="0" w:space="0" w:color="auto"/>
        <w:bottom w:val="none" w:sz="0" w:space="0" w:color="auto"/>
        <w:right w:val="none" w:sz="0" w:space="0" w:color="auto"/>
      </w:divBdr>
    </w:div>
    <w:div w:id="999039210">
      <w:bodyDiv w:val="1"/>
      <w:marLeft w:val="0"/>
      <w:marRight w:val="0"/>
      <w:marTop w:val="0"/>
      <w:marBottom w:val="0"/>
      <w:divBdr>
        <w:top w:val="none" w:sz="0" w:space="0" w:color="auto"/>
        <w:left w:val="none" w:sz="0" w:space="0" w:color="auto"/>
        <w:bottom w:val="none" w:sz="0" w:space="0" w:color="auto"/>
        <w:right w:val="none" w:sz="0" w:space="0" w:color="auto"/>
      </w:divBdr>
    </w:div>
    <w:div w:id="1133207911">
      <w:bodyDiv w:val="1"/>
      <w:marLeft w:val="0"/>
      <w:marRight w:val="0"/>
      <w:marTop w:val="0"/>
      <w:marBottom w:val="0"/>
      <w:divBdr>
        <w:top w:val="none" w:sz="0" w:space="0" w:color="auto"/>
        <w:left w:val="none" w:sz="0" w:space="0" w:color="auto"/>
        <w:bottom w:val="none" w:sz="0" w:space="0" w:color="auto"/>
        <w:right w:val="none" w:sz="0" w:space="0" w:color="auto"/>
      </w:divBdr>
    </w:div>
    <w:div w:id="1235823348">
      <w:bodyDiv w:val="1"/>
      <w:marLeft w:val="0"/>
      <w:marRight w:val="0"/>
      <w:marTop w:val="0"/>
      <w:marBottom w:val="0"/>
      <w:divBdr>
        <w:top w:val="none" w:sz="0" w:space="0" w:color="auto"/>
        <w:left w:val="none" w:sz="0" w:space="0" w:color="auto"/>
        <w:bottom w:val="none" w:sz="0" w:space="0" w:color="auto"/>
        <w:right w:val="none" w:sz="0" w:space="0" w:color="auto"/>
      </w:divBdr>
    </w:div>
    <w:div w:id="1666321453">
      <w:bodyDiv w:val="1"/>
      <w:marLeft w:val="0"/>
      <w:marRight w:val="0"/>
      <w:marTop w:val="0"/>
      <w:marBottom w:val="0"/>
      <w:divBdr>
        <w:top w:val="none" w:sz="0" w:space="0" w:color="auto"/>
        <w:left w:val="none" w:sz="0" w:space="0" w:color="auto"/>
        <w:bottom w:val="none" w:sz="0" w:space="0" w:color="auto"/>
        <w:right w:val="none" w:sz="0" w:space="0" w:color="auto"/>
      </w:divBdr>
    </w:div>
    <w:div w:id="1676566361">
      <w:bodyDiv w:val="1"/>
      <w:marLeft w:val="0"/>
      <w:marRight w:val="0"/>
      <w:marTop w:val="0"/>
      <w:marBottom w:val="0"/>
      <w:divBdr>
        <w:top w:val="none" w:sz="0" w:space="0" w:color="auto"/>
        <w:left w:val="none" w:sz="0" w:space="0" w:color="auto"/>
        <w:bottom w:val="none" w:sz="0" w:space="0" w:color="auto"/>
        <w:right w:val="none" w:sz="0" w:space="0" w:color="auto"/>
      </w:divBdr>
    </w:div>
    <w:div w:id="184589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DB020520BE6A744A3801DDAD496411E" ma:contentTypeVersion="4" ma:contentTypeDescription="Create a new document." ma:contentTypeScope="" ma:versionID="23f8c5fc0b112e1ab727819015273b03">
  <xsd:schema xmlns:xsd="http://www.w3.org/2001/XMLSchema" xmlns:xs="http://www.w3.org/2001/XMLSchema" xmlns:p="http://schemas.microsoft.com/office/2006/metadata/properties" xmlns:ns2="9559beb7-a249-4fbc-9809-90a75cb31448" targetNamespace="http://schemas.microsoft.com/office/2006/metadata/properties" ma:root="true" ma:fieldsID="db86263dce899e0e985eb71be0f7c1e0" ns2:_="">
    <xsd:import namespace="9559beb7-a249-4fbc-9809-90a75cb314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59beb7-a249-4fbc-9809-90a75cb31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C0FBA8-3C9E-4A2F-98CE-F1CEBD3CE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A26C5B-526C-4A51-8286-07EE58327C3D}">
  <ds:schemaRefs>
    <ds:schemaRef ds:uri="http://schemas.microsoft.com/sharepoint/v3/contenttype/forms"/>
  </ds:schemaRefs>
</ds:datastoreItem>
</file>

<file path=customXml/itemProps3.xml><?xml version="1.0" encoding="utf-8"?>
<ds:datastoreItem xmlns:ds="http://schemas.openxmlformats.org/officeDocument/2006/customXml" ds:itemID="{4233333E-A719-4F14-9E7A-156817617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59beb7-a249-4fbc-9809-90a75cb314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f2f77bf-ac71-4d31-be38-cc6a5f811e56}" enabled="1" method="Privileged" siteId="{f06fa858-824b-4a85-aacb-f372cfdc282e}" contentBits="0" removed="0"/>
</clbl:labelList>
</file>

<file path=docProps/app.xml><?xml version="1.0" encoding="utf-8"?>
<Properties xmlns="http://schemas.openxmlformats.org/officeDocument/2006/extended-properties" xmlns:vt="http://schemas.openxmlformats.org/officeDocument/2006/docPropsVTypes">
  <Template>Normal.dotm</Template>
  <TotalTime>58</TotalTime>
  <Pages>1</Pages>
  <Words>840</Words>
  <Characters>4790</Characters>
  <Application>Microsoft Office Word</Application>
  <DocSecurity>0</DocSecurity>
  <Lines>39</Lines>
  <Paragraphs>11</Paragraphs>
  <ScaleCrop>false</ScaleCrop>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Rosenblatt, Alyssa</dc:creator>
  <cp:keywords/>
  <dc:description/>
  <cp:lastModifiedBy>Todd Tilley</cp:lastModifiedBy>
  <cp:revision>89</cp:revision>
  <cp:lastPrinted>2025-04-10T20:54:00Z</cp:lastPrinted>
  <dcterms:created xsi:type="dcterms:W3CDTF">2024-05-11T00:58:00Z</dcterms:created>
  <dcterms:modified xsi:type="dcterms:W3CDTF">2025-09-23T18:27:00Z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f2f77bf-ac71-4d31-be38-cc6a5f811e56_Enabled">
    <vt:lpwstr>true</vt:lpwstr>
  </property>
  <property fmtid="{D5CDD505-2E9C-101B-9397-08002B2CF9AE}" pid="3" name="MSIP_Label_df2f77bf-ac71-4d31-be38-cc6a5f811e56_SetDate">
    <vt:lpwstr>2022-08-16T13:46:43Z</vt:lpwstr>
  </property>
  <property fmtid="{D5CDD505-2E9C-101B-9397-08002B2CF9AE}" pid="4" name="MSIP_Label_df2f77bf-ac71-4d31-be38-cc6a5f811e56_Method">
    <vt:lpwstr>Privileged</vt:lpwstr>
  </property>
  <property fmtid="{D5CDD505-2E9C-101B-9397-08002B2CF9AE}" pid="5" name="MSIP_Label_df2f77bf-ac71-4d31-be38-cc6a5f811e56_Name">
    <vt:lpwstr>Restricted</vt:lpwstr>
  </property>
  <property fmtid="{D5CDD505-2E9C-101B-9397-08002B2CF9AE}" pid="6" name="MSIP_Label_df2f77bf-ac71-4d31-be38-cc6a5f811e56_SiteId">
    <vt:lpwstr>f06fa858-824b-4a85-aacb-f372cfdc282e</vt:lpwstr>
  </property>
  <property fmtid="{D5CDD505-2E9C-101B-9397-08002B2CF9AE}" pid="7" name="MSIP_Label_df2f77bf-ac71-4d31-be38-cc6a5f811e56_ActionId">
    <vt:lpwstr>0482cd90-197b-492e-b366-9a98dd182091</vt:lpwstr>
  </property>
  <property fmtid="{D5CDD505-2E9C-101B-9397-08002B2CF9AE}" pid="8" name="MSIP_Label_df2f77bf-ac71-4d31-be38-cc6a5f811e56_ContentBits">
    <vt:lpwstr>0</vt:lpwstr>
  </property>
  <property fmtid="{D5CDD505-2E9C-101B-9397-08002B2CF9AE}" pid="9" name="ContentTypeId">
    <vt:lpwstr>0x0101001DB020520BE6A744A3801DDAD496411E</vt:lpwstr>
  </property>
  <property fmtid="{D5CDD505-2E9C-101B-9397-08002B2CF9AE}" pid="10" name="Order">
    <vt:r8>29500</vt:r8>
  </property>
  <property fmtid="{D5CDD505-2E9C-101B-9397-08002B2CF9AE}" pid="11" name="SharedWithUsers">
    <vt:lpwstr>13;#Lia Mausolf;#3;#Jessica Jeng-Mitchell;#163;#Shamina Singh</vt:lpwstr>
  </property>
  <property fmtid="{D5CDD505-2E9C-101B-9397-08002B2CF9AE}" pid="12" name="ComplianceAssetId">
    <vt:lpwstr/>
  </property>
  <property fmtid="{D5CDD505-2E9C-101B-9397-08002B2CF9AE}" pid="13" name="_activity">
    <vt:lpwstr>{"FileActivityType":"9","FileActivityTimeStamp":"2024-10-07T17:26:37.520Z","FileActivityUsersOnPage":[{"DisplayName":"Jessica Jeng-Mitchell","Id":"jessica.jeng-mitchell@mastercard.com"},{"DisplayName":"Todd Tilley","Id":"todd.tilley@mastercard.com"},{"DisplayName":"Jessica Jeng-Mitchell","Id":"jessica.jeng-mitchell@mastercard.com"}],"FileActivityNavigationId":null}</vt:lpwstr>
  </property>
  <property fmtid="{D5CDD505-2E9C-101B-9397-08002B2CF9AE}" pid="14" name="_ExtendedDescription">
    <vt:lpwstr/>
  </property>
  <property fmtid="{D5CDD505-2E9C-101B-9397-08002B2CF9AE}" pid="15" name="TriggerFlowInfo">
    <vt:lpwstr/>
  </property>
</Properties>
</file>